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 w:val="32"/>
          <w:szCs w:val="32"/>
        </w:rPr>
      </w:pPr>
      <w:r>
        <w:rPr>
          <w:b/>
          <w:sz w:val="32"/>
          <w:szCs w:val="32"/>
        </w:rPr>
        <w:t>The TYPHOON Study</w:t>
      </w:r>
    </w:p>
    <w:p w14:paraId="0000000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rPr>
          <w:b/>
          <w:u w:val="single"/>
        </w:rPr>
        <w:t>T</w:t>
      </w:r>
      <w:r>
        <w:t>ONSILLECTOM</w:t>
      </w:r>
      <w:r>
        <w:rPr>
          <w:b/>
          <w:u w:val="single"/>
        </w:rPr>
        <w:t>Y</w:t>
      </w:r>
      <w:r>
        <w:t xml:space="preserve"> </w:t>
      </w:r>
      <w:r>
        <w:rPr>
          <w:b/>
          <w:u w:val="single"/>
        </w:rPr>
        <w:t>P</w:t>
      </w:r>
      <w:r>
        <w:t xml:space="preserve">OSTOPERATIVE </w:t>
      </w:r>
      <w:r>
        <w:rPr>
          <w:b/>
          <w:u w:val="single"/>
        </w:rPr>
        <w:t>H</w:t>
      </w:r>
      <w:r>
        <w:t xml:space="preserve">AEMORRHAGE </w:t>
      </w:r>
      <w:r>
        <w:rPr>
          <w:b/>
          <w:u w:val="single"/>
        </w:rPr>
        <w:t>O</w:t>
      </w:r>
      <w:r>
        <w:t xml:space="preserve">UTCOMES AND </w:t>
      </w:r>
      <w:r>
        <w:rPr>
          <w:b/>
          <w:u w:val="single"/>
        </w:rPr>
        <w:t>O</w:t>
      </w:r>
      <w:r>
        <w:t xml:space="preserve">BSERVATIONS </w:t>
      </w:r>
      <w:r>
        <w:rPr>
          <w:b/>
          <w:u w:val="single"/>
        </w:rPr>
        <w:t>N</w:t>
      </w:r>
      <w:r>
        <w:t xml:space="preserve">ATIONAL COHORT STUDY </w:t>
      </w:r>
    </w:p>
    <w:p w14:paraId="00000003"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004"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00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r>
        <w:rPr>
          <w:b/>
        </w:rPr>
        <w:t>SHORT TITLE</w:t>
      </w:r>
      <w:r>
        <w:rPr>
          <w:b/>
        </w:rPr>
        <w:tab/>
      </w:r>
      <w:r>
        <w:rPr>
          <w:b/>
        </w:rPr>
        <w:tab/>
      </w:r>
      <w:r>
        <w:rPr>
          <w:b/>
        </w:rPr>
        <w:tab/>
      </w:r>
      <w:r>
        <w:rPr>
          <w:b/>
        </w:rPr>
        <w:tab/>
      </w:r>
      <w:r>
        <w:t xml:space="preserve">The TYPHOON </w:t>
      </w:r>
      <w:sdt>
        <w:sdtPr>
          <w:tag w:val="goog_rdk_0"/>
          <w:id w:val="678855017"/>
        </w:sdtPr>
        <w:sdtEndPr/>
        <w:sdtContent/>
      </w:sdt>
      <w:sdt>
        <w:sdtPr>
          <w:tag w:val="goog_rdk_1"/>
          <w:id w:val="-116531337"/>
        </w:sdtPr>
        <w:sdtEndPr/>
        <w:sdtContent/>
      </w:sdt>
      <w:sdt>
        <w:sdtPr>
          <w:tag w:val="goog_rdk_2"/>
          <w:id w:val="1154649723"/>
        </w:sdtPr>
        <w:sdtEndPr/>
        <w:sdtContent/>
      </w:sdt>
      <w:r>
        <w:t xml:space="preserve">Study </w:t>
      </w:r>
    </w:p>
    <w:p w14:paraId="00000006"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p>
    <w:p w14:paraId="00000007" w14:textId="7993B38B"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 xml:space="preserve">PROTOCOL VERSION </w:t>
      </w:r>
      <w:r>
        <w:rPr>
          <w:b/>
        </w:rPr>
        <w:tab/>
      </w:r>
      <w:r>
        <w:rPr>
          <w:b/>
        </w:rPr>
        <w:tab/>
      </w:r>
      <w:r>
        <w:rPr>
          <w:b/>
        </w:rPr>
        <w:tab/>
      </w:r>
      <w:ins w:id="0" w:author="Ying Ki Lee (NHS Lanarkshire)" w:date="2025-07-28T18:36:00Z">
        <w:r w:rsidR="00B17DC3">
          <w:t>5</w:t>
        </w:r>
      </w:ins>
      <w:del w:id="1" w:author="Ying Ki Lee (NHS Lanarkshire)" w:date="2025-07-28T18:36:00Z">
        <w:r w:rsidR="007E4AC3" w:rsidDel="00B17DC3">
          <w:delText>4</w:delText>
        </w:r>
      </w:del>
      <w:r>
        <w:t xml:space="preserve"> (</w:t>
      </w:r>
      <w:ins w:id="2" w:author="Ying Ki Lee (NHS Lanarkshire)" w:date="2025-07-28T18:36:00Z">
        <w:r w:rsidR="00B17DC3">
          <w:t>28</w:t>
        </w:r>
      </w:ins>
      <w:del w:id="3" w:author="Ying Ki Lee (NHS Lanarkshire)" w:date="2025-07-28T18:36:00Z">
        <w:r w:rsidR="00826370" w:rsidDel="00B17DC3">
          <w:delText>17</w:delText>
        </w:r>
      </w:del>
      <w:r w:rsidR="00B45092" w:rsidRPr="00B45092">
        <w:rPr>
          <w:vertAlign w:val="superscript"/>
        </w:rPr>
        <w:t>th</w:t>
      </w:r>
      <w:r w:rsidR="00B45092">
        <w:t xml:space="preserve"> </w:t>
      </w:r>
      <w:del w:id="4" w:author="Ying Ki Lee (NHS Lanarkshire)" w:date="2025-07-28T18:36:00Z">
        <w:r w:rsidR="00826370" w:rsidDel="00B17DC3">
          <w:delText xml:space="preserve">January </w:delText>
        </w:r>
      </w:del>
      <w:ins w:id="5" w:author="Ying Ki Lee (NHS Lanarkshire)" w:date="2025-07-28T18:36:00Z">
        <w:r w:rsidR="00B17DC3">
          <w:t xml:space="preserve">July </w:t>
        </w:r>
      </w:ins>
      <w:r w:rsidR="00B45092">
        <w:t>202</w:t>
      </w:r>
      <w:r w:rsidR="00826370">
        <w:t>5</w:t>
      </w:r>
      <w:r>
        <w:t>)</w:t>
      </w:r>
    </w:p>
    <w:p w14:paraId="00000008"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9"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A" w14:textId="77777777" w:rsidR="003863BD" w:rsidRDefault="00B75D3B" w:rsidP="009C2155">
      <w:pPr>
        <w:spacing w:line="276" w:lineRule="auto"/>
        <w:rPr>
          <w:b/>
        </w:rPr>
      </w:pPr>
      <w:r>
        <w:rPr>
          <w:b/>
        </w:rPr>
        <w:t>RESEARCH REFERENCE NUMBERS</w:t>
      </w:r>
    </w:p>
    <w:p w14:paraId="0000000B"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C"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IRAS Number</w:t>
      </w:r>
      <w:r>
        <w:tab/>
      </w:r>
      <w:r>
        <w:tab/>
      </w:r>
      <w:r>
        <w:tab/>
      </w:r>
      <w:r>
        <w:tab/>
        <w:t>345168</w:t>
      </w:r>
    </w:p>
    <w:p w14:paraId="0000000D"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E" w14:textId="1523BD01"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SPONSORS Number</w:t>
      </w:r>
      <w:r>
        <w:rPr>
          <w:b/>
        </w:rPr>
        <w:tab/>
      </w:r>
      <w:r>
        <w:tab/>
      </w:r>
      <w:r>
        <w:tab/>
      </w:r>
      <w:sdt>
        <w:sdtPr>
          <w:tag w:val="goog_rdk_3"/>
          <w:id w:val="-1469043926"/>
          <w:showingPlcHdr/>
        </w:sdtPr>
        <w:sdtEndPr/>
        <w:sdtContent>
          <w:r w:rsidR="002B53C9">
            <w:t xml:space="preserve">     </w:t>
          </w:r>
        </w:sdtContent>
      </w:sdt>
      <w:r>
        <w:t xml:space="preserve">GN24EN290 </w:t>
      </w:r>
    </w:p>
    <w:p w14:paraId="0000000F"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0"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FUNDERS Number</w:t>
      </w:r>
      <w:r>
        <w:tab/>
      </w:r>
      <w:r>
        <w:tab/>
      </w:r>
      <w:r>
        <w:tab/>
        <w:t>ENT UK Foundation Grant (000448)</w:t>
      </w:r>
    </w:p>
    <w:p w14:paraId="00000011"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br w:type="page"/>
      </w:r>
    </w:p>
    <w:p w14:paraId="00000013" w14:textId="77777777" w:rsidR="003863BD" w:rsidRDefault="00B75D3B" w:rsidP="009C2155">
      <w:pPr>
        <w:pStyle w:val="Heading1"/>
        <w:spacing w:before="0" w:after="120" w:line="276" w:lineRule="auto"/>
        <w:rPr>
          <w:color w:val="000000"/>
        </w:rPr>
      </w:pPr>
      <w:r>
        <w:rPr>
          <w:rFonts w:ascii="Arial" w:eastAsia="Arial" w:hAnsi="Arial" w:cs="Arial"/>
          <w:color w:val="000000"/>
          <w:sz w:val="22"/>
          <w:szCs w:val="22"/>
        </w:rPr>
        <w:lastRenderedPageBreak/>
        <w:t>SIGNATURE PAGE</w:t>
      </w:r>
    </w:p>
    <w:p w14:paraId="00000014" w14:textId="0A3CC4F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The undersigned confirm that the following protocol has been agreed and accepted and that the Chief Investigator agrees to conduct the study in compliance with the approved protocol and will adhere to the principles outlined in the Declaration of Helsinki, the Sponsor’s SOPs, and other regulatory requirement.</w:t>
      </w:r>
    </w:p>
    <w:p w14:paraId="585CE596"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5" w14:textId="7EE08B9F"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I agree to ensure that the confidential information contained in this document will not be used for any other purpose other than the evaluation or conduct of the investigation without the prior written consent of the Sponsor</w:t>
      </w:r>
    </w:p>
    <w:p w14:paraId="075954B1"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6" w14:textId="7F652BB4"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I also confirm that I will make the findings of the study </w:t>
      </w:r>
      <w:r w:rsidR="009C2155">
        <w:t>publicly</w:t>
      </w:r>
      <w:r>
        <w:t xml:space="preserve"> available through publication or other dissemination tools without any unnecessary delay and that an honest accurate and transparent account of the study will be given; and that any discrepancies from the study as planned in this protocol will be explained.</w:t>
      </w:r>
    </w:p>
    <w:p w14:paraId="00000017"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tbl>
      <w:tblPr>
        <w:tblStyle w:val="af2"/>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1"/>
        <w:gridCol w:w="1847"/>
      </w:tblGrid>
      <w:tr w:rsidR="003863BD" w14:paraId="0A220C04" w14:textId="77777777">
        <w:tc>
          <w:tcPr>
            <w:tcW w:w="9468" w:type="dxa"/>
            <w:gridSpan w:val="2"/>
          </w:tcPr>
          <w:p w14:paraId="0000002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r>
              <w:rPr>
                <w:b/>
              </w:rPr>
              <w:t>Chief Investigator:</w:t>
            </w:r>
          </w:p>
        </w:tc>
      </w:tr>
      <w:tr w:rsidR="009C2155" w14:paraId="5733A7F4" w14:textId="77777777" w:rsidTr="00717B4C">
        <w:tc>
          <w:tcPr>
            <w:tcW w:w="7621" w:type="dxa"/>
          </w:tcPr>
          <w:p w14:paraId="77DFB123"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Signature: </w:t>
            </w:r>
          </w:p>
          <w:p w14:paraId="0000002A" w14:textId="0F562DF4" w:rsidR="009C2155" w:rsidRDefault="00067968"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sidRPr="00067968">
              <w:rPr>
                <w:noProof/>
              </w:rPr>
              <w:drawing>
                <wp:inline distT="0" distB="0" distL="0" distR="0" wp14:anchorId="782DA43B" wp14:editId="0A026D4A">
                  <wp:extent cx="2362200" cy="850900"/>
                  <wp:effectExtent l="0" t="0" r="0" b="0"/>
                  <wp:docPr id="6348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834" name=""/>
                          <pic:cNvPicPr/>
                        </pic:nvPicPr>
                        <pic:blipFill>
                          <a:blip r:embed="rId8"/>
                          <a:stretch>
                            <a:fillRect/>
                          </a:stretch>
                        </pic:blipFill>
                        <pic:spPr>
                          <a:xfrm>
                            <a:off x="0" y="0"/>
                            <a:ext cx="2362200" cy="850900"/>
                          </a:xfrm>
                          <a:prstGeom prst="rect">
                            <a:avLst/>
                          </a:prstGeom>
                        </pic:spPr>
                      </pic:pic>
                    </a:graphicData>
                  </a:graphic>
                </wp:inline>
              </w:drawing>
            </w:r>
          </w:p>
        </w:tc>
        <w:tc>
          <w:tcPr>
            <w:tcW w:w="1847" w:type="dxa"/>
          </w:tcPr>
          <w:p w14:paraId="72DF6051" w14:textId="77777777" w:rsidR="009C2155" w:rsidRDefault="009C2155" w:rsidP="00826370">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Date: </w:t>
            </w:r>
          </w:p>
          <w:p w14:paraId="0000002C" w14:textId="0CE8C15F" w:rsidR="00067968" w:rsidRDefault="00B17DC3" w:rsidP="00826370">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ins w:id="6" w:author="Ying Ki Lee (NHS Lanarkshire)" w:date="2025-07-28T18:37:00Z">
              <w:r>
                <w:t>28</w:t>
              </w:r>
            </w:ins>
            <w:del w:id="7" w:author="Ying Ki Lee (NHS Lanarkshire)" w:date="2025-07-28T18:37:00Z">
              <w:r w:rsidR="00067968" w:rsidDel="00B17DC3">
                <w:delText>17</w:delText>
              </w:r>
            </w:del>
            <w:r w:rsidR="00067968">
              <w:t>/</w:t>
            </w:r>
            <w:ins w:id="8" w:author="Ying Ki Lee (NHS Lanarkshire)" w:date="2025-07-28T18:37:00Z">
              <w:r>
                <w:t>7</w:t>
              </w:r>
            </w:ins>
            <w:del w:id="9" w:author="Ying Ki Lee (NHS Lanarkshire)" w:date="2025-07-28T18:37:00Z">
              <w:r w:rsidR="00067968" w:rsidDel="00B17DC3">
                <w:delText>1</w:delText>
              </w:r>
            </w:del>
            <w:r w:rsidR="00067968">
              <w:t>/2025</w:t>
            </w:r>
          </w:p>
        </w:tc>
      </w:tr>
      <w:tr w:rsidR="009C2155" w14:paraId="73BF25D0" w14:textId="77777777" w:rsidTr="00717B4C">
        <w:tc>
          <w:tcPr>
            <w:tcW w:w="7621" w:type="dxa"/>
          </w:tcPr>
          <w:p w14:paraId="422630BD" w14:textId="77777777" w:rsidR="009C2155" w:rsidRDefault="009C2155" w:rsidP="009C2155">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Name: (please print):</w:t>
            </w:r>
          </w:p>
          <w:p w14:paraId="00000030" w14:textId="7A61BA72" w:rsidR="009C2155" w:rsidRDefault="00067968"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CATRIONA DOUGLAS</w:t>
            </w:r>
          </w:p>
        </w:tc>
        <w:tc>
          <w:tcPr>
            <w:tcW w:w="1847" w:type="dxa"/>
          </w:tcPr>
          <w:p w14:paraId="00000031"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tc>
      </w:tr>
    </w:tbl>
    <w:p w14:paraId="00000032" w14:textId="77777777" w:rsidR="003863BD" w:rsidRDefault="003863BD" w:rsidP="009C2155">
      <w:pPr>
        <w:pStyle w:val="Heading1"/>
        <w:spacing w:before="0" w:after="120" w:line="276" w:lineRule="auto"/>
        <w:rPr>
          <w:rFonts w:ascii="Arial" w:eastAsia="Arial" w:hAnsi="Arial" w:cs="Arial"/>
          <w:sz w:val="22"/>
          <w:szCs w:val="22"/>
        </w:rPr>
      </w:pPr>
      <w:bookmarkStart w:id="10" w:name="_heading=h.gjdgxs" w:colFirst="0" w:colLast="0"/>
      <w:bookmarkEnd w:id="10"/>
    </w:p>
    <w:p w14:paraId="00000033"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4"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5"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6"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7"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8" w14:textId="77777777" w:rsidR="003863BD" w:rsidRDefault="003863BD" w:rsidP="009C2155">
      <w:pPr>
        <w:spacing w:line="276" w:lineRule="auto"/>
      </w:pPr>
    </w:p>
    <w:p w14:paraId="00000039" w14:textId="77777777" w:rsidR="003863BD" w:rsidRDefault="003863BD" w:rsidP="009C2155">
      <w:pPr>
        <w:spacing w:line="276" w:lineRule="auto"/>
      </w:pPr>
    </w:p>
    <w:p w14:paraId="0000003A" w14:textId="77777777" w:rsidR="003863BD" w:rsidRDefault="003863BD" w:rsidP="009C2155">
      <w:pPr>
        <w:spacing w:line="276" w:lineRule="auto"/>
      </w:pPr>
    </w:p>
    <w:p w14:paraId="0000003B" w14:textId="77777777" w:rsidR="003863BD" w:rsidRDefault="003863BD" w:rsidP="009C2155">
      <w:pPr>
        <w:spacing w:line="276" w:lineRule="auto"/>
      </w:pPr>
    </w:p>
    <w:p w14:paraId="0000003C" w14:textId="77777777" w:rsidR="003863BD" w:rsidRDefault="003863BD" w:rsidP="009C2155">
      <w:pPr>
        <w:spacing w:line="276" w:lineRule="auto"/>
      </w:pPr>
    </w:p>
    <w:p w14:paraId="0000003D" w14:textId="77777777" w:rsidR="003863BD" w:rsidRDefault="003863BD" w:rsidP="009C2155">
      <w:pPr>
        <w:spacing w:line="276" w:lineRule="auto"/>
      </w:pPr>
    </w:p>
    <w:p w14:paraId="10851FB5" w14:textId="0912BC95" w:rsidR="009C2155" w:rsidRDefault="009C2155" w:rsidP="009C2155">
      <w:pPr>
        <w:spacing w:line="276" w:lineRule="auto"/>
        <w:rPr>
          <w:b/>
          <w:bCs/>
          <w:color w:val="000000"/>
        </w:rPr>
      </w:pPr>
    </w:p>
    <w:p w14:paraId="0000003F" w14:textId="7D06FF82"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LIST of CONTENTS</w:t>
      </w:r>
    </w:p>
    <w:tbl>
      <w:tblPr>
        <w:tblW w:w="10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27"/>
        <w:gridCol w:w="1291"/>
      </w:tblGrid>
      <w:tr w:rsidR="007B2016" w14:paraId="75CB143D" w14:textId="77777777" w:rsidTr="005B0675">
        <w:tc>
          <w:tcPr>
            <w:tcW w:w="9127" w:type="dxa"/>
            <w:vAlign w:val="center"/>
          </w:tcPr>
          <w:p w14:paraId="455C2F18" w14:textId="77777777" w:rsidR="007B2016" w:rsidRDefault="007B2016" w:rsidP="005B0675">
            <w:pPr>
              <w:spacing w:before="60" w:after="60" w:line="276" w:lineRule="auto"/>
              <w:rPr>
                <w:b/>
              </w:rPr>
            </w:pPr>
          </w:p>
        </w:tc>
        <w:tc>
          <w:tcPr>
            <w:tcW w:w="1291" w:type="dxa"/>
            <w:vAlign w:val="center"/>
          </w:tcPr>
          <w:p w14:paraId="7C878375" w14:textId="77777777" w:rsidR="007B2016" w:rsidRDefault="007B2016" w:rsidP="005B0675">
            <w:pPr>
              <w:spacing w:before="60" w:after="60" w:line="276" w:lineRule="auto"/>
              <w:rPr>
                <w:b/>
              </w:rPr>
            </w:pPr>
            <w:r>
              <w:rPr>
                <w:b/>
              </w:rPr>
              <w:t>Page No.</w:t>
            </w:r>
          </w:p>
        </w:tc>
      </w:tr>
      <w:tr w:rsidR="007B2016" w14:paraId="560D06C3" w14:textId="77777777" w:rsidTr="005B0675">
        <w:tc>
          <w:tcPr>
            <w:tcW w:w="9127" w:type="dxa"/>
            <w:vAlign w:val="center"/>
          </w:tcPr>
          <w:p w14:paraId="0AD4685E" w14:textId="77777777" w:rsidR="007B2016" w:rsidRDefault="007B2016" w:rsidP="005B0675">
            <w:pPr>
              <w:spacing w:before="60" w:after="60" w:line="276" w:lineRule="auto"/>
            </w:pPr>
            <w:r>
              <w:t>TITLE PAGE</w:t>
            </w:r>
            <w:r>
              <w:tab/>
            </w:r>
          </w:p>
        </w:tc>
        <w:tc>
          <w:tcPr>
            <w:tcW w:w="1291" w:type="dxa"/>
            <w:vAlign w:val="center"/>
          </w:tcPr>
          <w:p w14:paraId="11B48989" w14:textId="77777777" w:rsidR="007B2016" w:rsidRDefault="007B2016" w:rsidP="005B0675">
            <w:pPr>
              <w:spacing w:before="60" w:after="60" w:line="276" w:lineRule="auto"/>
            </w:pPr>
            <w:r>
              <w:t>i</w:t>
            </w:r>
          </w:p>
        </w:tc>
      </w:tr>
      <w:tr w:rsidR="007B2016" w14:paraId="737BB678" w14:textId="77777777" w:rsidTr="005B0675">
        <w:tc>
          <w:tcPr>
            <w:tcW w:w="9127" w:type="dxa"/>
            <w:vAlign w:val="center"/>
          </w:tcPr>
          <w:p w14:paraId="4CC9574F" w14:textId="77777777" w:rsidR="007B2016" w:rsidRDefault="007B2016" w:rsidP="005B0675">
            <w:pPr>
              <w:spacing w:before="60" w:after="60" w:line="276" w:lineRule="auto"/>
            </w:pPr>
            <w:r>
              <w:t>RESEARCH REFERENCE NUMBERS</w:t>
            </w:r>
            <w:r>
              <w:tab/>
            </w:r>
          </w:p>
        </w:tc>
        <w:tc>
          <w:tcPr>
            <w:tcW w:w="1291" w:type="dxa"/>
            <w:vAlign w:val="center"/>
          </w:tcPr>
          <w:p w14:paraId="63273DD3" w14:textId="77777777" w:rsidR="007B2016" w:rsidRDefault="007B2016" w:rsidP="005B0675">
            <w:pPr>
              <w:spacing w:before="60" w:after="60" w:line="276" w:lineRule="auto"/>
            </w:pPr>
            <w:r>
              <w:t>i</w:t>
            </w:r>
          </w:p>
        </w:tc>
      </w:tr>
      <w:tr w:rsidR="007B2016" w14:paraId="4C194BA7" w14:textId="77777777" w:rsidTr="005B0675">
        <w:tc>
          <w:tcPr>
            <w:tcW w:w="9127" w:type="dxa"/>
            <w:vAlign w:val="center"/>
          </w:tcPr>
          <w:p w14:paraId="6C140C3B" w14:textId="77777777" w:rsidR="007B2016" w:rsidRDefault="007B2016" w:rsidP="005B0675">
            <w:pPr>
              <w:spacing w:before="60" w:after="60" w:line="276" w:lineRule="auto"/>
            </w:pPr>
            <w:r>
              <w:t xml:space="preserve">HRA PROTOCOL COMPLIANCE DECLARATION </w:t>
            </w:r>
          </w:p>
        </w:tc>
        <w:tc>
          <w:tcPr>
            <w:tcW w:w="1291" w:type="dxa"/>
            <w:vAlign w:val="center"/>
          </w:tcPr>
          <w:p w14:paraId="58263057" w14:textId="77777777" w:rsidR="007B2016" w:rsidRDefault="007B2016" w:rsidP="005B0675">
            <w:pPr>
              <w:spacing w:before="60" w:after="60" w:line="276" w:lineRule="auto"/>
            </w:pPr>
            <w:r>
              <w:t>ii</w:t>
            </w:r>
          </w:p>
        </w:tc>
      </w:tr>
      <w:tr w:rsidR="007B2016" w14:paraId="63D257BD" w14:textId="77777777" w:rsidTr="005B0675">
        <w:tc>
          <w:tcPr>
            <w:tcW w:w="9127" w:type="dxa"/>
            <w:vAlign w:val="center"/>
          </w:tcPr>
          <w:p w14:paraId="01781B8A" w14:textId="77777777" w:rsidR="007B2016" w:rsidRDefault="007B2016" w:rsidP="005B0675">
            <w:pPr>
              <w:spacing w:before="60" w:after="60" w:line="276" w:lineRule="auto"/>
            </w:pPr>
            <w:r>
              <w:t>LIST OF CONTENTS</w:t>
            </w:r>
            <w:r>
              <w:tab/>
            </w:r>
          </w:p>
        </w:tc>
        <w:tc>
          <w:tcPr>
            <w:tcW w:w="1291" w:type="dxa"/>
            <w:vAlign w:val="center"/>
          </w:tcPr>
          <w:p w14:paraId="77C536C0" w14:textId="77777777" w:rsidR="007B2016" w:rsidRDefault="007B2016" w:rsidP="005B0675">
            <w:pPr>
              <w:spacing w:before="60" w:after="60" w:line="276" w:lineRule="auto"/>
            </w:pPr>
            <w:r>
              <w:t>iii</w:t>
            </w:r>
          </w:p>
        </w:tc>
      </w:tr>
      <w:tr w:rsidR="007B2016" w14:paraId="3640717A" w14:textId="77777777" w:rsidTr="005B0675">
        <w:tc>
          <w:tcPr>
            <w:tcW w:w="9127" w:type="dxa"/>
            <w:vAlign w:val="center"/>
          </w:tcPr>
          <w:p w14:paraId="177CD9EF" w14:textId="77777777" w:rsidR="007B2016" w:rsidRDefault="007B2016" w:rsidP="005B0675">
            <w:pPr>
              <w:spacing w:before="60" w:after="60" w:line="276" w:lineRule="auto"/>
            </w:pPr>
            <w:r>
              <w:t>KEY STUDY CONTACTS</w:t>
            </w:r>
          </w:p>
        </w:tc>
        <w:tc>
          <w:tcPr>
            <w:tcW w:w="1291" w:type="dxa"/>
            <w:vAlign w:val="center"/>
          </w:tcPr>
          <w:p w14:paraId="2BC16B5C" w14:textId="77777777" w:rsidR="007B2016" w:rsidRDefault="007B2016" w:rsidP="005B0675">
            <w:pPr>
              <w:spacing w:before="60" w:after="60" w:line="276" w:lineRule="auto"/>
            </w:pPr>
            <w:r>
              <w:t>iv</w:t>
            </w:r>
          </w:p>
        </w:tc>
      </w:tr>
      <w:tr w:rsidR="007B2016" w14:paraId="69A6F17D" w14:textId="77777777" w:rsidTr="005B0675">
        <w:tc>
          <w:tcPr>
            <w:tcW w:w="9127" w:type="dxa"/>
            <w:vAlign w:val="center"/>
          </w:tcPr>
          <w:p w14:paraId="614E32FB" w14:textId="77777777" w:rsidR="007B2016" w:rsidRDefault="007B2016" w:rsidP="005B0675">
            <w:pPr>
              <w:spacing w:before="60" w:after="60" w:line="276" w:lineRule="auto"/>
            </w:pPr>
            <w:r>
              <w:t>STUDY SUMMARY</w:t>
            </w:r>
          </w:p>
        </w:tc>
        <w:tc>
          <w:tcPr>
            <w:tcW w:w="1291" w:type="dxa"/>
            <w:vAlign w:val="center"/>
          </w:tcPr>
          <w:p w14:paraId="1006A2F9" w14:textId="77777777" w:rsidR="007B2016" w:rsidRDefault="007B2016" w:rsidP="005B0675">
            <w:pPr>
              <w:spacing w:before="60" w:after="60" w:line="276" w:lineRule="auto"/>
            </w:pPr>
            <w:r>
              <w:t>v</w:t>
            </w:r>
          </w:p>
        </w:tc>
      </w:tr>
      <w:tr w:rsidR="007B2016" w14:paraId="409D0E31" w14:textId="77777777" w:rsidTr="005B0675">
        <w:tc>
          <w:tcPr>
            <w:tcW w:w="9127" w:type="dxa"/>
            <w:vAlign w:val="center"/>
          </w:tcPr>
          <w:p w14:paraId="448B29BE" w14:textId="77777777" w:rsidR="007B2016" w:rsidRDefault="007B2016" w:rsidP="005B0675">
            <w:pPr>
              <w:spacing w:before="60" w:after="60" w:line="276" w:lineRule="auto"/>
            </w:pPr>
            <w:r>
              <w:t>FUNDING</w:t>
            </w:r>
            <w:r>
              <w:tab/>
            </w:r>
          </w:p>
        </w:tc>
        <w:tc>
          <w:tcPr>
            <w:tcW w:w="1291" w:type="dxa"/>
            <w:vAlign w:val="center"/>
          </w:tcPr>
          <w:p w14:paraId="29CD35FE" w14:textId="77777777" w:rsidR="007B2016" w:rsidRDefault="007B2016" w:rsidP="005B0675">
            <w:pPr>
              <w:spacing w:before="60" w:after="60" w:line="276" w:lineRule="auto"/>
            </w:pPr>
            <w:r>
              <w:t>v</w:t>
            </w:r>
          </w:p>
        </w:tc>
      </w:tr>
      <w:tr w:rsidR="007B2016" w14:paraId="4EC3CCE6" w14:textId="77777777" w:rsidTr="005B0675">
        <w:tc>
          <w:tcPr>
            <w:tcW w:w="9127" w:type="dxa"/>
            <w:vAlign w:val="center"/>
          </w:tcPr>
          <w:p w14:paraId="64363B20" w14:textId="77777777" w:rsidR="007B2016" w:rsidRDefault="007B2016" w:rsidP="005B0675">
            <w:pPr>
              <w:spacing w:before="60" w:after="60" w:line="276" w:lineRule="auto"/>
            </w:pPr>
            <w:r>
              <w:t>ROLE OF SPONSOR AND FUNDER</w:t>
            </w:r>
          </w:p>
        </w:tc>
        <w:tc>
          <w:tcPr>
            <w:tcW w:w="1291" w:type="dxa"/>
            <w:vAlign w:val="center"/>
          </w:tcPr>
          <w:p w14:paraId="0F8725DA" w14:textId="77777777" w:rsidR="007B2016" w:rsidRDefault="007B2016" w:rsidP="005B0675">
            <w:pPr>
              <w:spacing w:before="60" w:after="60" w:line="276" w:lineRule="auto"/>
            </w:pPr>
            <w:r>
              <w:t>vi</w:t>
            </w:r>
          </w:p>
        </w:tc>
      </w:tr>
      <w:tr w:rsidR="007B2016" w14:paraId="1AFB1276" w14:textId="77777777" w:rsidTr="005B0675">
        <w:tc>
          <w:tcPr>
            <w:tcW w:w="9127" w:type="dxa"/>
            <w:vAlign w:val="center"/>
          </w:tcPr>
          <w:p w14:paraId="48986FF1" w14:textId="77777777" w:rsidR="007B2016" w:rsidRDefault="007B2016" w:rsidP="005B0675">
            <w:pPr>
              <w:spacing w:before="60" w:after="60" w:line="276" w:lineRule="auto"/>
            </w:pPr>
            <w:r>
              <w:t xml:space="preserve">ROLES &amp; RESPONSIBILITIES OF STUDY STEERING GROUPS AND INDIVIDUALS </w:t>
            </w:r>
            <w:r>
              <w:tab/>
            </w:r>
          </w:p>
        </w:tc>
        <w:tc>
          <w:tcPr>
            <w:tcW w:w="1291" w:type="dxa"/>
            <w:vAlign w:val="center"/>
          </w:tcPr>
          <w:p w14:paraId="1B0B48F8" w14:textId="77777777" w:rsidR="007B2016" w:rsidRDefault="007B2016" w:rsidP="005B0675">
            <w:pPr>
              <w:spacing w:before="60" w:after="60" w:line="276" w:lineRule="auto"/>
            </w:pPr>
            <w:r>
              <w:t>vi</w:t>
            </w:r>
          </w:p>
        </w:tc>
      </w:tr>
      <w:tr w:rsidR="007B2016" w14:paraId="200A4A54" w14:textId="77777777" w:rsidTr="005B0675">
        <w:tc>
          <w:tcPr>
            <w:tcW w:w="9127" w:type="dxa"/>
            <w:vAlign w:val="center"/>
          </w:tcPr>
          <w:p w14:paraId="2CFFED78" w14:textId="77777777" w:rsidR="007B2016" w:rsidRDefault="007B2016" w:rsidP="005B0675">
            <w:pPr>
              <w:spacing w:before="60" w:after="60" w:line="276" w:lineRule="auto"/>
            </w:pPr>
            <w:r>
              <w:t>STUDY FLOW CHART</w:t>
            </w:r>
            <w:r>
              <w:tab/>
            </w:r>
          </w:p>
        </w:tc>
        <w:tc>
          <w:tcPr>
            <w:tcW w:w="1291" w:type="dxa"/>
            <w:vAlign w:val="center"/>
          </w:tcPr>
          <w:p w14:paraId="7145DBB3" w14:textId="77777777" w:rsidR="007B2016" w:rsidRDefault="007B2016" w:rsidP="005B0675">
            <w:pPr>
              <w:spacing w:before="60" w:after="60" w:line="276" w:lineRule="auto"/>
            </w:pPr>
            <w:r>
              <w:t>ix</w:t>
            </w:r>
          </w:p>
        </w:tc>
      </w:tr>
      <w:tr w:rsidR="007B2016" w14:paraId="2FC84914" w14:textId="77777777" w:rsidTr="005B0675">
        <w:tc>
          <w:tcPr>
            <w:tcW w:w="10418" w:type="dxa"/>
            <w:gridSpan w:val="2"/>
            <w:vAlign w:val="center"/>
          </w:tcPr>
          <w:p w14:paraId="45D24C5C" w14:textId="77777777" w:rsidR="007B2016" w:rsidRDefault="007B2016" w:rsidP="005B0675">
            <w:pPr>
              <w:spacing w:before="60" w:after="60" w:line="276" w:lineRule="auto"/>
            </w:pPr>
            <w:r>
              <w:t xml:space="preserve">SECTION </w:t>
            </w:r>
          </w:p>
        </w:tc>
      </w:tr>
      <w:tr w:rsidR="007B2016" w14:paraId="2EC8DA79" w14:textId="77777777" w:rsidTr="005B0675">
        <w:tc>
          <w:tcPr>
            <w:tcW w:w="9127" w:type="dxa"/>
            <w:vAlign w:val="center"/>
          </w:tcPr>
          <w:p w14:paraId="31A84E12" w14:textId="77777777" w:rsidR="007B2016" w:rsidRDefault="007B2016" w:rsidP="005B0675">
            <w:pPr>
              <w:spacing w:before="60" w:after="60" w:line="276" w:lineRule="auto"/>
            </w:pPr>
            <w:r>
              <w:t>1. BACKGROUND</w:t>
            </w:r>
            <w:r>
              <w:tab/>
            </w:r>
          </w:p>
        </w:tc>
        <w:tc>
          <w:tcPr>
            <w:tcW w:w="1291" w:type="dxa"/>
            <w:vAlign w:val="center"/>
          </w:tcPr>
          <w:p w14:paraId="20C7DF29" w14:textId="77777777" w:rsidR="007B2016" w:rsidRDefault="007B2016" w:rsidP="005B0675">
            <w:pPr>
              <w:spacing w:before="60" w:after="60" w:line="276" w:lineRule="auto"/>
            </w:pPr>
            <w:r>
              <w:t>1</w:t>
            </w:r>
          </w:p>
        </w:tc>
      </w:tr>
      <w:tr w:rsidR="007B2016" w14:paraId="4734FA06" w14:textId="77777777" w:rsidTr="005B0675">
        <w:tc>
          <w:tcPr>
            <w:tcW w:w="9127" w:type="dxa"/>
            <w:vAlign w:val="center"/>
          </w:tcPr>
          <w:p w14:paraId="6A721EBC" w14:textId="77777777" w:rsidR="007B2016" w:rsidRDefault="007B2016" w:rsidP="005B0675">
            <w:pPr>
              <w:spacing w:before="60" w:after="60" w:line="276" w:lineRule="auto"/>
            </w:pPr>
            <w:r>
              <w:t>2. RATIONALE</w:t>
            </w:r>
            <w:r>
              <w:tab/>
            </w:r>
          </w:p>
        </w:tc>
        <w:tc>
          <w:tcPr>
            <w:tcW w:w="1291" w:type="dxa"/>
            <w:vAlign w:val="center"/>
          </w:tcPr>
          <w:p w14:paraId="3711F6C7" w14:textId="77777777" w:rsidR="007B2016" w:rsidRDefault="007B2016" w:rsidP="005B0675">
            <w:pPr>
              <w:spacing w:before="60" w:after="60" w:line="276" w:lineRule="auto"/>
            </w:pPr>
            <w:r>
              <w:t>2</w:t>
            </w:r>
          </w:p>
        </w:tc>
      </w:tr>
      <w:tr w:rsidR="007B2016" w14:paraId="570FA2AB" w14:textId="77777777" w:rsidTr="005B0675">
        <w:tc>
          <w:tcPr>
            <w:tcW w:w="9127" w:type="dxa"/>
            <w:vAlign w:val="center"/>
          </w:tcPr>
          <w:p w14:paraId="566887D4" w14:textId="77777777" w:rsidR="007B2016" w:rsidRDefault="007B2016" w:rsidP="005B0675">
            <w:pPr>
              <w:spacing w:before="60" w:after="60" w:line="276" w:lineRule="auto"/>
            </w:pPr>
            <w:r>
              <w:t>3. THEORETICAL FRAMEWORK</w:t>
            </w:r>
          </w:p>
        </w:tc>
        <w:tc>
          <w:tcPr>
            <w:tcW w:w="1291" w:type="dxa"/>
            <w:vAlign w:val="center"/>
          </w:tcPr>
          <w:p w14:paraId="032FAD15" w14:textId="77777777" w:rsidR="007B2016" w:rsidRDefault="007B2016" w:rsidP="005B0675">
            <w:pPr>
              <w:spacing w:before="60" w:after="60" w:line="276" w:lineRule="auto"/>
            </w:pPr>
            <w:r>
              <w:t>2</w:t>
            </w:r>
          </w:p>
        </w:tc>
      </w:tr>
      <w:tr w:rsidR="007B2016" w14:paraId="38EBBCA8" w14:textId="77777777" w:rsidTr="005B0675">
        <w:tc>
          <w:tcPr>
            <w:tcW w:w="9127" w:type="dxa"/>
            <w:vAlign w:val="center"/>
          </w:tcPr>
          <w:p w14:paraId="0DE06221" w14:textId="77777777" w:rsidR="007B2016" w:rsidRDefault="007B2016" w:rsidP="005B0675">
            <w:pPr>
              <w:spacing w:before="60" w:after="60" w:line="276" w:lineRule="auto"/>
            </w:pPr>
            <w:r>
              <w:t xml:space="preserve">4. RESEARCH QUESTION/AIM(S) </w:t>
            </w:r>
          </w:p>
        </w:tc>
        <w:tc>
          <w:tcPr>
            <w:tcW w:w="1291" w:type="dxa"/>
            <w:vAlign w:val="center"/>
          </w:tcPr>
          <w:p w14:paraId="74213499" w14:textId="77777777" w:rsidR="007B2016" w:rsidRDefault="007B2016" w:rsidP="005B0675">
            <w:pPr>
              <w:spacing w:before="60" w:after="60" w:line="276" w:lineRule="auto"/>
            </w:pPr>
            <w:r>
              <w:t>2</w:t>
            </w:r>
          </w:p>
        </w:tc>
      </w:tr>
      <w:tr w:rsidR="007B2016" w14:paraId="4F8E6D3C" w14:textId="77777777" w:rsidTr="005B0675">
        <w:tc>
          <w:tcPr>
            <w:tcW w:w="9127" w:type="dxa"/>
            <w:vAlign w:val="center"/>
          </w:tcPr>
          <w:p w14:paraId="46B1423C" w14:textId="77777777" w:rsidR="007B2016" w:rsidRDefault="007B2016" w:rsidP="005B0675">
            <w:pPr>
              <w:spacing w:before="60" w:after="60" w:line="276" w:lineRule="auto"/>
            </w:pPr>
            <w:r>
              <w:t>5. STUDY DESIGN/METHODS</w:t>
            </w:r>
          </w:p>
        </w:tc>
        <w:tc>
          <w:tcPr>
            <w:tcW w:w="1291" w:type="dxa"/>
            <w:vAlign w:val="center"/>
          </w:tcPr>
          <w:p w14:paraId="1946E366" w14:textId="77777777" w:rsidR="007B2016" w:rsidRDefault="007B2016" w:rsidP="005B0675">
            <w:pPr>
              <w:spacing w:before="60" w:after="60" w:line="276" w:lineRule="auto"/>
            </w:pPr>
            <w:r>
              <w:t>3</w:t>
            </w:r>
          </w:p>
        </w:tc>
      </w:tr>
      <w:tr w:rsidR="007B2016" w14:paraId="32456C3A" w14:textId="77777777" w:rsidTr="005B0675">
        <w:tc>
          <w:tcPr>
            <w:tcW w:w="9127" w:type="dxa"/>
            <w:vAlign w:val="center"/>
          </w:tcPr>
          <w:p w14:paraId="260184F2" w14:textId="77777777" w:rsidR="007B2016" w:rsidRDefault="007B2016" w:rsidP="005B0675">
            <w:pPr>
              <w:spacing w:before="60" w:after="60" w:line="276" w:lineRule="auto"/>
            </w:pPr>
            <w:r>
              <w:t>6. STUDY SETTING</w:t>
            </w:r>
          </w:p>
        </w:tc>
        <w:tc>
          <w:tcPr>
            <w:tcW w:w="1291" w:type="dxa"/>
            <w:vAlign w:val="center"/>
          </w:tcPr>
          <w:p w14:paraId="2355EBD7" w14:textId="77777777" w:rsidR="007B2016" w:rsidRDefault="007B2016" w:rsidP="005B0675">
            <w:pPr>
              <w:spacing w:before="60" w:after="60" w:line="276" w:lineRule="auto"/>
            </w:pPr>
            <w:r>
              <w:t>6</w:t>
            </w:r>
          </w:p>
        </w:tc>
      </w:tr>
      <w:tr w:rsidR="007B2016" w14:paraId="3173C38E" w14:textId="77777777" w:rsidTr="005B0675">
        <w:tc>
          <w:tcPr>
            <w:tcW w:w="9127" w:type="dxa"/>
            <w:vAlign w:val="center"/>
          </w:tcPr>
          <w:p w14:paraId="2C55ADBC" w14:textId="77777777" w:rsidR="007B2016" w:rsidRDefault="007B2016" w:rsidP="005B0675">
            <w:pPr>
              <w:spacing w:before="60" w:after="60" w:line="276" w:lineRule="auto"/>
            </w:pPr>
            <w:r>
              <w:t>7. SAMPLE AND RECRUITMENT</w:t>
            </w:r>
          </w:p>
        </w:tc>
        <w:tc>
          <w:tcPr>
            <w:tcW w:w="1291" w:type="dxa"/>
            <w:vAlign w:val="center"/>
          </w:tcPr>
          <w:p w14:paraId="6DF6D5C4" w14:textId="77777777" w:rsidR="007B2016" w:rsidRDefault="007B2016" w:rsidP="005B0675">
            <w:pPr>
              <w:spacing w:before="60" w:after="60" w:line="276" w:lineRule="auto"/>
            </w:pPr>
            <w:r>
              <w:t>7</w:t>
            </w:r>
          </w:p>
        </w:tc>
      </w:tr>
      <w:tr w:rsidR="007B2016" w14:paraId="2A44D00A" w14:textId="77777777" w:rsidTr="005B0675">
        <w:tc>
          <w:tcPr>
            <w:tcW w:w="9127" w:type="dxa"/>
            <w:vAlign w:val="center"/>
          </w:tcPr>
          <w:p w14:paraId="4121E219" w14:textId="77777777" w:rsidR="007B2016" w:rsidRDefault="007B2016" w:rsidP="005B0675">
            <w:pPr>
              <w:spacing w:before="60" w:after="60" w:line="276" w:lineRule="auto"/>
            </w:pPr>
            <w:r>
              <w:t>8. ETHICAL AND REGULATORY COMPLIANCE</w:t>
            </w:r>
          </w:p>
        </w:tc>
        <w:tc>
          <w:tcPr>
            <w:tcW w:w="1291" w:type="dxa"/>
            <w:vAlign w:val="center"/>
          </w:tcPr>
          <w:p w14:paraId="4BEBA5CF" w14:textId="77777777" w:rsidR="007B2016" w:rsidRDefault="007B2016" w:rsidP="005B0675">
            <w:pPr>
              <w:spacing w:before="60" w:after="60" w:line="276" w:lineRule="auto"/>
            </w:pPr>
            <w:r>
              <w:t>8</w:t>
            </w:r>
          </w:p>
        </w:tc>
      </w:tr>
      <w:tr w:rsidR="007B2016" w14:paraId="5C4B1BCB" w14:textId="77777777" w:rsidTr="005B0675">
        <w:tc>
          <w:tcPr>
            <w:tcW w:w="9127" w:type="dxa"/>
            <w:vAlign w:val="center"/>
          </w:tcPr>
          <w:p w14:paraId="2CEDE14E" w14:textId="77777777" w:rsidR="007B2016" w:rsidRDefault="007B2016" w:rsidP="005B0675">
            <w:pPr>
              <w:spacing w:before="60" w:after="60" w:line="276" w:lineRule="auto"/>
            </w:pPr>
            <w:r>
              <w:t>9. DISSEMINATION  POLICY</w:t>
            </w:r>
          </w:p>
        </w:tc>
        <w:tc>
          <w:tcPr>
            <w:tcW w:w="1291" w:type="dxa"/>
            <w:vAlign w:val="center"/>
          </w:tcPr>
          <w:p w14:paraId="3CE946BA" w14:textId="77777777" w:rsidR="007B2016" w:rsidRDefault="007B2016" w:rsidP="005B0675">
            <w:pPr>
              <w:spacing w:before="60" w:after="60" w:line="276" w:lineRule="auto"/>
            </w:pPr>
            <w:r>
              <w:t>11</w:t>
            </w:r>
          </w:p>
        </w:tc>
      </w:tr>
      <w:tr w:rsidR="007B2016" w14:paraId="42C57939" w14:textId="77777777" w:rsidTr="005B0675">
        <w:tc>
          <w:tcPr>
            <w:tcW w:w="9127" w:type="dxa"/>
            <w:vAlign w:val="center"/>
          </w:tcPr>
          <w:p w14:paraId="48762CDD" w14:textId="77777777" w:rsidR="007B2016" w:rsidRDefault="007B2016" w:rsidP="005B0675">
            <w:pPr>
              <w:spacing w:before="60" w:after="60" w:line="276" w:lineRule="auto"/>
            </w:pPr>
            <w:r>
              <w:t>10. REFERENCES</w:t>
            </w:r>
          </w:p>
        </w:tc>
        <w:tc>
          <w:tcPr>
            <w:tcW w:w="1291" w:type="dxa"/>
            <w:vAlign w:val="center"/>
          </w:tcPr>
          <w:p w14:paraId="78A3E642" w14:textId="77777777" w:rsidR="007B2016" w:rsidRDefault="007B2016" w:rsidP="005B0675">
            <w:pPr>
              <w:spacing w:before="60" w:after="60" w:line="276" w:lineRule="auto"/>
            </w:pPr>
            <w:r>
              <w:t>11</w:t>
            </w:r>
          </w:p>
        </w:tc>
      </w:tr>
      <w:tr w:rsidR="007B2016" w14:paraId="4D724373" w14:textId="77777777" w:rsidTr="005B0675">
        <w:tc>
          <w:tcPr>
            <w:tcW w:w="9127" w:type="dxa"/>
            <w:vAlign w:val="center"/>
          </w:tcPr>
          <w:p w14:paraId="2CC8544D" w14:textId="77777777" w:rsidR="007B2016" w:rsidRDefault="007B2016" w:rsidP="005B0675">
            <w:pPr>
              <w:spacing w:before="60" w:after="60" w:line="276" w:lineRule="auto"/>
            </w:pPr>
            <w:r>
              <w:t>11. APPENDICES</w:t>
            </w:r>
          </w:p>
        </w:tc>
        <w:tc>
          <w:tcPr>
            <w:tcW w:w="1291" w:type="dxa"/>
            <w:vAlign w:val="center"/>
          </w:tcPr>
          <w:p w14:paraId="1C56EA96" w14:textId="77777777" w:rsidR="007B2016" w:rsidRDefault="007B2016" w:rsidP="005B0675">
            <w:pPr>
              <w:spacing w:before="60" w:after="60" w:line="276" w:lineRule="auto"/>
              <w:rPr>
                <w:color w:val="FF0000"/>
              </w:rPr>
            </w:pPr>
            <w:r w:rsidRPr="00F61658">
              <w:rPr>
                <w:color w:val="000000" w:themeColor="text1"/>
              </w:rPr>
              <w:t>11</w:t>
            </w:r>
          </w:p>
        </w:tc>
      </w:tr>
    </w:tbl>
    <w:p w14:paraId="00000070" w14:textId="77777777" w:rsidR="003863BD" w:rsidRDefault="00B75D3B" w:rsidP="009C2155">
      <w:pPr>
        <w:spacing w:after="0" w:line="276" w:lineRule="auto"/>
        <w:rPr>
          <w:b/>
          <w:color w:val="3B0083"/>
        </w:rPr>
      </w:pPr>
      <w:r>
        <w:br w:type="page"/>
      </w:r>
    </w:p>
    <w:p w14:paraId="00000071"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KEY STUDY CONTACTS</w:t>
      </w:r>
    </w:p>
    <w:p w14:paraId="00000072" w14:textId="77777777" w:rsidR="003863BD" w:rsidRDefault="003863BD" w:rsidP="009C2155">
      <w:pPr>
        <w:spacing w:line="276" w:lineRule="auto"/>
        <w:rPr>
          <w:color w:val="0000FF"/>
        </w:rPr>
      </w:pPr>
    </w:p>
    <w:tbl>
      <w:tblPr>
        <w:tblStyle w:val="af4"/>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4"/>
        <w:gridCol w:w="1659"/>
        <w:gridCol w:w="5459"/>
      </w:tblGrid>
      <w:tr w:rsidR="003863BD" w14:paraId="5C7CBB51" w14:textId="77777777">
        <w:tc>
          <w:tcPr>
            <w:tcW w:w="2844" w:type="dxa"/>
          </w:tcPr>
          <w:p w14:paraId="00000073" w14:textId="77777777" w:rsidR="003863BD" w:rsidRDefault="00B75D3B" w:rsidP="009C2155">
            <w:pPr>
              <w:spacing w:line="276" w:lineRule="auto"/>
              <w:rPr>
                <w:color w:val="0000FF"/>
              </w:rPr>
            </w:pPr>
            <w:r>
              <w:t>Chief Investigator</w:t>
            </w:r>
          </w:p>
        </w:tc>
        <w:tc>
          <w:tcPr>
            <w:tcW w:w="1659" w:type="dxa"/>
            <w:tcBorders>
              <w:right w:val="single" w:sz="4" w:space="0" w:color="FFFFFF"/>
            </w:tcBorders>
          </w:tcPr>
          <w:p w14:paraId="00000074" w14:textId="77777777" w:rsidR="003863BD" w:rsidRDefault="00B75D3B" w:rsidP="009C2155">
            <w:pPr>
              <w:spacing w:line="276" w:lineRule="auto"/>
              <w:rPr>
                <w:color w:val="000000"/>
              </w:rPr>
            </w:pPr>
            <w:r>
              <w:rPr>
                <w:color w:val="000000"/>
              </w:rPr>
              <w:t>Name:</w:t>
            </w:r>
          </w:p>
          <w:p w14:paraId="00000075" w14:textId="77777777" w:rsidR="003863BD" w:rsidRDefault="00B75D3B" w:rsidP="009C2155">
            <w:pPr>
              <w:spacing w:line="276" w:lineRule="auto"/>
              <w:rPr>
                <w:color w:val="000000"/>
              </w:rPr>
            </w:pPr>
            <w:r>
              <w:rPr>
                <w:color w:val="000000"/>
              </w:rPr>
              <w:t>Role:</w:t>
            </w:r>
          </w:p>
          <w:p w14:paraId="00000076" w14:textId="77777777" w:rsidR="003863BD" w:rsidRDefault="00B75D3B" w:rsidP="009C2155">
            <w:pPr>
              <w:spacing w:line="276" w:lineRule="auto"/>
              <w:rPr>
                <w:color w:val="000000"/>
              </w:rPr>
            </w:pPr>
            <w:r>
              <w:rPr>
                <w:color w:val="000000"/>
              </w:rPr>
              <w:t>Address:</w:t>
            </w:r>
          </w:p>
          <w:p w14:paraId="00000077" w14:textId="77777777" w:rsidR="003863BD" w:rsidRDefault="003863BD" w:rsidP="009C2155">
            <w:pPr>
              <w:spacing w:line="276" w:lineRule="auto"/>
              <w:rPr>
                <w:color w:val="000000"/>
              </w:rPr>
            </w:pPr>
          </w:p>
          <w:p w14:paraId="00000078" w14:textId="77777777" w:rsidR="003863BD" w:rsidRDefault="003863BD" w:rsidP="009C2155">
            <w:pPr>
              <w:spacing w:line="276" w:lineRule="auto"/>
              <w:rPr>
                <w:color w:val="000000"/>
              </w:rPr>
            </w:pPr>
          </w:p>
          <w:p w14:paraId="00000079" w14:textId="77777777" w:rsidR="003863BD" w:rsidRDefault="003863BD" w:rsidP="009C2155">
            <w:pPr>
              <w:spacing w:line="276" w:lineRule="auto"/>
              <w:rPr>
                <w:color w:val="000000"/>
              </w:rPr>
            </w:pPr>
          </w:p>
          <w:p w14:paraId="0000007A" w14:textId="77777777" w:rsidR="003863BD" w:rsidRDefault="00B75D3B" w:rsidP="009C2155">
            <w:pPr>
              <w:spacing w:line="276" w:lineRule="auto"/>
              <w:rPr>
                <w:color w:val="000000"/>
              </w:rPr>
            </w:pPr>
            <w:r>
              <w:rPr>
                <w:color w:val="000000"/>
              </w:rPr>
              <w:t xml:space="preserve">Email: </w:t>
            </w:r>
          </w:p>
          <w:p w14:paraId="0000007B" w14:textId="77777777" w:rsidR="003863BD" w:rsidRDefault="00B75D3B" w:rsidP="009C2155">
            <w:pPr>
              <w:spacing w:line="276" w:lineRule="auto"/>
              <w:rPr>
                <w:color w:val="000000"/>
              </w:rPr>
            </w:pPr>
            <w:r>
              <w:rPr>
                <w:color w:val="000000"/>
              </w:rPr>
              <w:t xml:space="preserve">Phone: </w:t>
            </w:r>
          </w:p>
        </w:tc>
        <w:tc>
          <w:tcPr>
            <w:tcW w:w="5459" w:type="dxa"/>
            <w:tcBorders>
              <w:left w:val="single" w:sz="4" w:space="0" w:color="FFFFFF"/>
            </w:tcBorders>
          </w:tcPr>
          <w:p w14:paraId="11873101" w14:textId="77777777" w:rsidR="00BB36E9" w:rsidRDefault="00BB36E9" w:rsidP="00BB36E9">
            <w:pPr>
              <w:spacing w:line="276" w:lineRule="auto"/>
              <w:rPr>
                <w:color w:val="000000"/>
              </w:rPr>
            </w:pPr>
            <w:r w:rsidRPr="00BB36E9">
              <w:rPr>
                <w:color w:val="000000"/>
              </w:rPr>
              <w:t>Professor Catriona Douglas</w:t>
            </w:r>
          </w:p>
          <w:p w14:paraId="4D5B4AB7" w14:textId="77777777" w:rsidR="00BB36E9" w:rsidRPr="00BB36E9" w:rsidRDefault="00BB36E9" w:rsidP="00BB36E9">
            <w:pPr>
              <w:spacing w:line="276" w:lineRule="auto"/>
              <w:rPr>
                <w:color w:val="000000"/>
              </w:rPr>
            </w:pPr>
            <w:r w:rsidRPr="004804C0">
              <w:rPr>
                <w:color w:val="000000"/>
              </w:rPr>
              <w:t>Consultant ENT/Head and Neck Surgeon </w:t>
            </w:r>
          </w:p>
          <w:p w14:paraId="0A6FBE98" w14:textId="77777777" w:rsidR="00BB36E9" w:rsidRPr="00BB36E9" w:rsidRDefault="00BB36E9" w:rsidP="00BB36E9">
            <w:pPr>
              <w:spacing w:line="276" w:lineRule="auto"/>
              <w:rPr>
                <w:color w:val="000000"/>
              </w:rPr>
            </w:pPr>
            <w:r w:rsidRPr="00BB36E9">
              <w:rPr>
                <w:color w:val="000000"/>
              </w:rPr>
              <w:t xml:space="preserve">NHS Greater Glasgow and Clyde </w:t>
            </w:r>
          </w:p>
          <w:p w14:paraId="7BEF8EC7" w14:textId="77777777" w:rsidR="00BB36E9" w:rsidRPr="00BB36E9" w:rsidRDefault="00BB36E9" w:rsidP="00BB36E9">
            <w:pPr>
              <w:spacing w:line="276" w:lineRule="auto"/>
              <w:rPr>
                <w:color w:val="000000"/>
              </w:rPr>
            </w:pPr>
            <w:r w:rsidRPr="00BB36E9">
              <w:rPr>
                <w:color w:val="000000"/>
              </w:rPr>
              <w:t>1355 Govan Road</w:t>
            </w:r>
          </w:p>
          <w:p w14:paraId="30456606" w14:textId="77777777" w:rsidR="00BB36E9" w:rsidRPr="00BB36E9" w:rsidRDefault="00BB36E9" w:rsidP="00BB36E9">
            <w:pPr>
              <w:spacing w:line="276" w:lineRule="auto"/>
              <w:rPr>
                <w:color w:val="000000"/>
              </w:rPr>
            </w:pPr>
            <w:r w:rsidRPr="00BB36E9">
              <w:rPr>
                <w:color w:val="000000"/>
              </w:rPr>
              <w:t>Glasgow</w:t>
            </w:r>
          </w:p>
          <w:p w14:paraId="7167C613" w14:textId="77777777" w:rsidR="00BB36E9" w:rsidRPr="00BB36E9" w:rsidRDefault="00BB36E9" w:rsidP="00BB36E9">
            <w:pPr>
              <w:spacing w:line="276" w:lineRule="auto"/>
              <w:rPr>
                <w:color w:val="000000"/>
              </w:rPr>
            </w:pPr>
            <w:r w:rsidRPr="00BB36E9">
              <w:rPr>
                <w:color w:val="000000"/>
              </w:rPr>
              <w:t>G51 4TF</w:t>
            </w:r>
          </w:p>
          <w:p w14:paraId="3526B533" w14:textId="77777777" w:rsidR="00BB36E9" w:rsidRPr="00BB36E9" w:rsidRDefault="001C4040" w:rsidP="00BB36E9">
            <w:pPr>
              <w:spacing w:line="276" w:lineRule="auto"/>
              <w:rPr>
                <w:color w:val="000000"/>
              </w:rPr>
            </w:pPr>
            <w:hyperlink r:id="rId9" w:history="1">
              <w:r w:rsidR="00BB36E9" w:rsidRPr="00BB36E9">
                <w:rPr>
                  <w:rStyle w:val="Hyperlink"/>
                </w:rPr>
                <w:t>catriona.douglas@ggc.scot.nhs.uk</w:t>
              </w:r>
            </w:hyperlink>
          </w:p>
          <w:p w14:paraId="00000083" w14:textId="2568F8F1" w:rsidR="003863BD" w:rsidRDefault="00BB36E9" w:rsidP="009C2155">
            <w:pPr>
              <w:spacing w:line="276" w:lineRule="auto"/>
              <w:rPr>
                <w:color w:val="000000"/>
              </w:rPr>
            </w:pPr>
            <w:r w:rsidRPr="00BB36E9">
              <w:rPr>
                <w:color w:val="000000"/>
              </w:rPr>
              <w:t>0141 211 3212</w:t>
            </w:r>
          </w:p>
        </w:tc>
      </w:tr>
      <w:tr w:rsidR="003863BD" w14:paraId="382AE79F" w14:textId="77777777">
        <w:tc>
          <w:tcPr>
            <w:tcW w:w="2844" w:type="dxa"/>
          </w:tcPr>
          <w:p w14:paraId="00000084" w14:textId="77777777" w:rsidR="003863BD" w:rsidRDefault="00B75D3B" w:rsidP="009C2155">
            <w:pPr>
              <w:spacing w:line="276" w:lineRule="auto"/>
              <w:rPr>
                <w:color w:val="0000FF"/>
              </w:rPr>
            </w:pPr>
            <w:r>
              <w:t>Sponsor</w:t>
            </w:r>
          </w:p>
        </w:tc>
        <w:tc>
          <w:tcPr>
            <w:tcW w:w="1659" w:type="dxa"/>
            <w:tcBorders>
              <w:bottom w:val="single" w:sz="4" w:space="0" w:color="000000"/>
              <w:right w:val="single" w:sz="4" w:space="0" w:color="FFFFFF"/>
            </w:tcBorders>
          </w:tcPr>
          <w:p w14:paraId="00000085" w14:textId="77777777" w:rsidR="003863BD" w:rsidRDefault="00B75D3B" w:rsidP="009C2155">
            <w:pPr>
              <w:spacing w:line="276" w:lineRule="auto"/>
              <w:rPr>
                <w:color w:val="000000"/>
              </w:rPr>
            </w:pPr>
            <w:r>
              <w:rPr>
                <w:color w:val="000000"/>
              </w:rPr>
              <w:t>Organisation:</w:t>
            </w:r>
          </w:p>
          <w:p w14:paraId="00000086" w14:textId="77777777" w:rsidR="003863BD" w:rsidRDefault="00B75D3B" w:rsidP="009C2155">
            <w:pPr>
              <w:spacing w:line="276" w:lineRule="auto"/>
              <w:rPr>
                <w:color w:val="000000"/>
              </w:rPr>
            </w:pPr>
            <w:r>
              <w:rPr>
                <w:color w:val="000000"/>
              </w:rPr>
              <w:t>Name:</w:t>
            </w:r>
          </w:p>
          <w:p w14:paraId="00000087" w14:textId="77777777" w:rsidR="003863BD" w:rsidRDefault="00B75D3B" w:rsidP="009C2155">
            <w:pPr>
              <w:spacing w:line="276" w:lineRule="auto"/>
              <w:rPr>
                <w:color w:val="000000"/>
              </w:rPr>
            </w:pPr>
            <w:r>
              <w:rPr>
                <w:color w:val="000000"/>
              </w:rPr>
              <w:t>Role:</w:t>
            </w:r>
          </w:p>
          <w:p w14:paraId="00000088" w14:textId="77777777" w:rsidR="003863BD" w:rsidRDefault="00B75D3B" w:rsidP="009C2155">
            <w:pPr>
              <w:spacing w:line="276" w:lineRule="auto"/>
              <w:rPr>
                <w:color w:val="000000"/>
              </w:rPr>
            </w:pPr>
            <w:r>
              <w:rPr>
                <w:color w:val="000000"/>
              </w:rPr>
              <w:t>Address:</w:t>
            </w:r>
          </w:p>
          <w:p w14:paraId="00000089" w14:textId="77777777" w:rsidR="003863BD" w:rsidRDefault="003863BD" w:rsidP="009C2155">
            <w:pPr>
              <w:spacing w:line="276" w:lineRule="auto"/>
              <w:rPr>
                <w:color w:val="000000"/>
              </w:rPr>
            </w:pPr>
          </w:p>
          <w:p w14:paraId="0000008A" w14:textId="77777777" w:rsidR="003863BD" w:rsidRDefault="003863BD" w:rsidP="009C2155">
            <w:pPr>
              <w:spacing w:line="276" w:lineRule="auto"/>
              <w:rPr>
                <w:color w:val="000000"/>
              </w:rPr>
            </w:pPr>
          </w:p>
          <w:p w14:paraId="0000008B" w14:textId="77777777" w:rsidR="003863BD" w:rsidRDefault="003863BD" w:rsidP="009C2155">
            <w:pPr>
              <w:spacing w:line="276" w:lineRule="auto"/>
              <w:rPr>
                <w:color w:val="000000"/>
              </w:rPr>
            </w:pPr>
          </w:p>
          <w:p w14:paraId="0000008C" w14:textId="77777777" w:rsidR="003863BD" w:rsidRDefault="00B75D3B" w:rsidP="009C2155">
            <w:pPr>
              <w:spacing w:line="276" w:lineRule="auto"/>
              <w:rPr>
                <w:color w:val="000000"/>
              </w:rPr>
            </w:pPr>
            <w:r>
              <w:rPr>
                <w:color w:val="000000"/>
              </w:rPr>
              <w:t xml:space="preserve">Email: </w:t>
            </w:r>
          </w:p>
          <w:p w14:paraId="0000008D" w14:textId="77777777" w:rsidR="003863BD" w:rsidRDefault="00B75D3B" w:rsidP="009C2155">
            <w:pPr>
              <w:spacing w:line="276" w:lineRule="auto"/>
              <w:rPr>
                <w:color w:val="000000"/>
              </w:rPr>
            </w:pPr>
            <w:r>
              <w:rPr>
                <w:color w:val="000000"/>
              </w:rPr>
              <w:t>Phone:</w:t>
            </w:r>
          </w:p>
        </w:tc>
        <w:tc>
          <w:tcPr>
            <w:tcW w:w="5459" w:type="dxa"/>
            <w:tcBorders>
              <w:left w:val="single" w:sz="4" w:space="0" w:color="FFFFFF"/>
              <w:bottom w:val="single" w:sz="4" w:space="0" w:color="000000"/>
            </w:tcBorders>
          </w:tcPr>
          <w:p w14:paraId="0000008E" w14:textId="77777777" w:rsidR="003863BD" w:rsidRDefault="00B75D3B" w:rsidP="009C2155">
            <w:pPr>
              <w:spacing w:line="276" w:lineRule="auto"/>
              <w:rPr>
                <w:color w:val="000000"/>
              </w:rPr>
            </w:pPr>
            <w:r>
              <w:rPr>
                <w:color w:val="000000"/>
              </w:rPr>
              <w:t>Greater Glasgow and Clyde</w:t>
            </w:r>
          </w:p>
          <w:p w14:paraId="0000008F" w14:textId="77777777" w:rsidR="003863BD" w:rsidRDefault="00B75D3B" w:rsidP="009C2155">
            <w:pPr>
              <w:spacing w:line="276" w:lineRule="auto"/>
              <w:rPr>
                <w:color w:val="000000"/>
              </w:rPr>
            </w:pPr>
            <w:r>
              <w:rPr>
                <w:color w:val="000000"/>
              </w:rPr>
              <w:t>Adam Wade</w:t>
            </w:r>
          </w:p>
          <w:p w14:paraId="00000090" w14:textId="77777777" w:rsidR="003863BD" w:rsidRDefault="00B75D3B" w:rsidP="009C2155">
            <w:pPr>
              <w:spacing w:line="276" w:lineRule="auto"/>
              <w:rPr>
                <w:color w:val="000000"/>
              </w:rPr>
            </w:pPr>
            <w:r>
              <w:rPr>
                <w:color w:val="000000"/>
              </w:rPr>
              <w:t>Sponsor Research Co-ordinator</w:t>
            </w:r>
          </w:p>
          <w:p w14:paraId="00000091" w14:textId="77777777" w:rsidR="003863BD" w:rsidRDefault="00B75D3B" w:rsidP="009C2155">
            <w:pPr>
              <w:spacing w:line="276" w:lineRule="auto"/>
              <w:rPr>
                <w:color w:val="000000"/>
              </w:rPr>
            </w:pPr>
            <w:r>
              <w:rPr>
                <w:color w:val="000000"/>
              </w:rPr>
              <w:t xml:space="preserve">NHS GG&amp;C Research and Innovation </w:t>
            </w:r>
          </w:p>
          <w:p w14:paraId="00000092" w14:textId="77777777" w:rsidR="003863BD" w:rsidRDefault="00B75D3B" w:rsidP="009C2155">
            <w:pPr>
              <w:spacing w:line="276" w:lineRule="auto"/>
              <w:rPr>
                <w:color w:val="000000"/>
              </w:rPr>
            </w:pPr>
            <w:r>
              <w:rPr>
                <w:color w:val="000000"/>
              </w:rPr>
              <w:t>Ward 11</w:t>
            </w:r>
          </w:p>
          <w:p w14:paraId="00000093" w14:textId="77777777" w:rsidR="003863BD" w:rsidRDefault="00B75D3B" w:rsidP="009C2155">
            <w:pPr>
              <w:spacing w:line="276" w:lineRule="auto"/>
              <w:rPr>
                <w:color w:val="000000"/>
              </w:rPr>
            </w:pPr>
            <w:proofErr w:type="spellStart"/>
            <w:r>
              <w:rPr>
                <w:color w:val="000000"/>
              </w:rPr>
              <w:t>Dykebar</w:t>
            </w:r>
            <w:proofErr w:type="spellEnd"/>
            <w:r>
              <w:rPr>
                <w:color w:val="000000"/>
              </w:rPr>
              <w:t xml:space="preserve"> Hospital </w:t>
            </w:r>
          </w:p>
          <w:p w14:paraId="00000094" w14:textId="77777777" w:rsidR="003863BD" w:rsidRDefault="00B75D3B" w:rsidP="009C2155">
            <w:pPr>
              <w:spacing w:line="276" w:lineRule="auto"/>
              <w:rPr>
                <w:color w:val="000000"/>
              </w:rPr>
            </w:pPr>
            <w:proofErr w:type="spellStart"/>
            <w:r>
              <w:rPr>
                <w:color w:val="000000"/>
              </w:rPr>
              <w:t>Grahamston</w:t>
            </w:r>
            <w:proofErr w:type="spellEnd"/>
            <w:r>
              <w:rPr>
                <w:color w:val="000000"/>
              </w:rPr>
              <w:t xml:space="preserve"> Road</w:t>
            </w:r>
          </w:p>
          <w:p w14:paraId="00000095" w14:textId="77777777" w:rsidR="003863BD" w:rsidRDefault="001C4040" w:rsidP="009C2155">
            <w:pPr>
              <w:spacing w:line="276" w:lineRule="auto"/>
              <w:rPr>
                <w:color w:val="000000"/>
              </w:rPr>
            </w:pPr>
            <w:hyperlink r:id="rId10">
              <w:r w:rsidR="00B75D3B">
                <w:rPr>
                  <w:color w:val="000000"/>
                  <w:u w:val="single"/>
                </w:rPr>
                <w:t>Adam.wade@ggc.scot.nhs.uk</w:t>
              </w:r>
            </w:hyperlink>
          </w:p>
          <w:p w14:paraId="00000096" w14:textId="77777777" w:rsidR="003863BD" w:rsidRDefault="00B75D3B" w:rsidP="009C2155">
            <w:pPr>
              <w:spacing w:line="276" w:lineRule="auto"/>
              <w:rPr>
                <w:color w:val="000000"/>
              </w:rPr>
            </w:pPr>
            <w:r>
              <w:rPr>
                <w:color w:val="000000"/>
              </w:rPr>
              <w:t>0141 211 6389</w:t>
            </w:r>
          </w:p>
        </w:tc>
      </w:tr>
      <w:tr w:rsidR="003863BD" w14:paraId="61048664" w14:textId="77777777">
        <w:tc>
          <w:tcPr>
            <w:tcW w:w="2844" w:type="dxa"/>
          </w:tcPr>
          <w:p w14:paraId="00000097" w14:textId="77777777" w:rsidR="003863BD" w:rsidRDefault="00B75D3B" w:rsidP="009C2155">
            <w:pPr>
              <w:spacing w:line="276" w:lineRule="auto"/>
              <w:rPr>
                <w:color w:val="0000FF"/>
              </w:rPr>
            </w:pPr>
            <w:r>
              <w:t>Funder(s)</w:t>
            </w:r>
          </w:p>
        </w:tc>
        <w:tc>
          <w:tcPr>
            <w:tcW w:w="7118" w:type="dxa"/>
            <w:gridSpan w:val="2"/>
          </w:tcPr>
          <w:p w14:paraId="00000098" w14:textId="77777777" w:rsidR="003863BD" w:rsidRDefault="00B75D3B" w:rsidP="009C2155">
            <w:pPr>
              <w:spacing w:line="276" w:lineRule="auto"/>
              <w:rPr>
                <w:color w:val="000000"/>
              </w:rPr>
            </w:pPr>
            <w:r>
              <w:rPr>
                <w:color w:val="000000"/>
              </w:rPr>
              <w:t>ENT UK Foundation Grant (£1500)</w:t>
            </w:r>
          </w:p>
        </w:tc>
      </w:tr>
      <w:tr w:rsidR="00BB36E9" w14:paraId="63DC2313" w14:textId="77777777">
        <w:trPr>
          <w:trHeight w:val="220"/>
        </w:trPr>
        <w:tc>
          <w:tcPr>
            <w:tcW w:w="2844" w:type="dxa"/>
            <w:vMerge w:val="restart"/>
          </w:tcPr>
          <w:p w14:paraId="168306DD" w14:textId="06804FB9" w:rsidR="00BB36E9" w:rsidRDefault="00BB36E9" w:rsidP="00BB36E9">
            <w:pPr>
              <w:spacing w:line="276" w:lineRule="auto"/>
            </w:pPr>
            <w:r>
              <w:t>Key Protocol Contributors</w:t>
            </w:r>
          </w:p>
        </w:tc>
        <w:tc>
          <w:tcPr>
            <w:tcW w:w="1659" w:type="dxa"/>
            <w:tcBorders>
              <w:right w:val="single" w:sz="4" w:space="0" w:color="FFFFFF"/>
            </w:tcBorders>
          </w:tcPr>
          <w:p w14:paraId="5D05B801" w14:textId="77777777" w:rsidR="00BB36E9" w:rsidRDefault="00BB36E9" w:rsidP="00BB36E9">
            <w:pPr>
              <w:spacing w:line="276" w:lineRule="auto"/>
              <w:rPr>
                <w:color w:val="000000"/>
              </w:rPr>
            </w:pPr>
            <w:r>
              <w:rPr>
                <w:color w:val="000000"/>
              </w:rPr>
              <w:t>Name:</w:t>
            </w:r>
          </w:p>
          <w:p w14:paraId="3F70E59D" w14:textId="77777777" w:rsidR="00BB36E9" w:rsidRDefault="00BB36E9" w:rsidP="00BB36E9">
            <w:pPr>
              <w:spacing w:line="276" w:lineRule="auto"/>
              <w:rPr>
                <w:color w:val="000000"/>
              </w:rPr>
            </w:pPr>
            <w:r>
              <w:rPr>
                <w:color w:val="000000"/>
              </w:rPr>
              <w:t>Role:</w:t>
            </w:r>
          </w:p>
          <w:p w14:paraId="69259D69" w14:textId="77777777" w:rsidR="00BB36E9" w:rsidRDefault="00BB36E9" w:rsidP="00BB36E9">
            <w:pPr>
              <w:spacing w:line="276" w:lineRule="auto"/>
              <w:rPr>
                <w:color w:val="000000"/>
              </w:rPr>
            </w:pPr>
            <w:r>
              <w:rPr>
                <w:color w:val="000000"/>
              </w:rPr>
              <w:t>Address:</w:t>
            </w:r>
          </w:p>
          <w:p w14:paraId="6314BC21" w14:textId="77777777" w:rsidR="00BB36E9" w:rsidRDefault="00BB36E9" w:rsidP="00BB36E9">
            <w:pPr>
              <w:spacing w:line="276" w:lineRule="auto"/>
              <w:rPr>
                <w:color w:val="000000"/>
              </w:rPr>
            </w:pPr>
          </w:p>
          <w:p w14:paraId="2D8228EA" w14:textId="77777777" w:rsidR="00BB36E9" w:rsidRDefault="00BB36E9" w:rsidP="00BB36E9">
            <w:pPr>
              <w:spacing w:line="276" w:lineRule="auto"/>
              <w:rPr>
                <w:color w:val="000000"/>
              </w:rPr>
            </w:pPr>
          </w:p>
          <w:p w14:paraId="75685433" w14:textId="77777777" w:rsidR="00BB36E9" w:rsidRDefault="00BB36E9" w:rsidP="00BB36E9">
            <w:pPr>
              <w:spacing w:line="276" w:lineRule="auto"/>
              <w:rPr>
                <w:color w:val="000000"/>
              </w:rPr>
            </w:pPr>
          </w:p>
          <w:p w14:paraId="3E731566" w14:textId="77777777" w:rsidR="00BB36E9" w:rsidRDefault="00BB36E9" w:rsidP="00BB36E9">
            <w:pPr>
              <w:spacing w:line="276" w:lineRule="auto"/>
              <w:rPr>
                <w:color w:val="000000"/>
              </w:rPr>
            </w:pPr>
            <w:r>
              <w:rPr>
                <w:color w:val="000000"/>
              </w:rPr>
              <w:t xml:space="preserve">Email: </w:t>
            </w:r>
          </w:p>
          <w:p w14:paraId="3BAB089A" w14:textId="6008C10B" w:rsidR="00BB36E9" w:rsidRDefault="00BB36E9" w:rsidP="00BB36E9">
            <w:pPr>
              <w:spacing w:line="276" w:lineRule="auto"/>
              <w:rPr>
                <w:color w:val="000000"/>
              </w:rPr>
            </w:pPr>
            <w:r>
              <w:rPr>
                <w:color w:val="000000"/>
              </w:rPr>
              <w:t xml:space="preserve">Phone: </w:t>
            </w:r>
          </w:p>
        </w:tc>
        <w:tc>
          <w:tcPr>
            <w:tcW w:w="5459" w:type="dxa"/>
            <w:tcBorders>
              <w:left w:val="single" w:sz="4" w:space="0" w:color="FFFFFF"/>
            </w:tcBorders>
          </w:tcPr>
          <w:p w14:paraId="4AE2BEC7" w14:textId="249C877E" w:rsidR="00BB36E9" w:rsidRDefault="00BB36E9" w:rsidP="00BB36E9">
            <w:pPr>
              <w:spacing w:line="276" w:lineRule="auto"/>
              <w:rPr>
                <w:color w:val="000000"/>
              </w:rPr>
            </w:pPr>
            <w:r>
              <w:rPr>
                <w:color w:val="000000"/>
              </w:rPr>
              <w:t xml:space="preserve">Miss Lucy Li </w:t>
            </w:r>
          </w:p>
          <w:p w14:paraId="77BDB4D4" w14:textId="77777777" w:rsidR="00BB36E9" w:rsidRDefault="00BB36E9" w:rsidP="00BB36E9">
            <w:pPr>
              <w:spacing w:line="276" w:lineRule="auto"/>
              <w:rPr>
                <w:color w:val="000000"/>
              </w:rPr>
            </w:pPr>
            <w:r>
              <w:rPr>
                <w:color w:val="000000"/>
              </w:rPr>
              <w:t>Otolaryngology Registrar</w:t>
            </w:r>
          </w:p>
          <w:p w14:paraId="43CF0F5E" w14:textId="77777777" w:rsidR="00BB36E9" w:rsidRDefault="00BB36E9" w:rsidP="00BB36E9">
            <w:pPr>
              <w:spacing w:line="276" w:lineRule="auto"/>
              <w:rPr>
                <w:color w:val="000000"/>
              </w:rPr>
            </w:pPr>
            <w:r>
              <w:rPr>
                <w:color w:val="000000"/>
              </w:rPr>
              <w:t xml:space="preserve">NHS Greater Glasgow and Clyde </w:t>
            </w:r>
          </w:p>
          <w:p w14:paraId="798D67A1" w14:textId="77777777" w:rsidR="00BB36E9" w:rsidRDefault="00BB36E9" w:rsidP="00BB36E9">
            <w:pPr>
              <w:spacing w:line="276" w:lineRule="auto"/>
              <w:rPr>
                <w:color w:val="000000"/>
              </w:rPr>
            </w:pPr>
            <w:r>
              <w:rPr>
                <w:color w:val="000000"/>
              </w:rPr>
              <w:t>1355 Govan Road</w:t>
            </w:r>
          </w:p>
          <w:p w14:paraId="40CD8D90" w14:textId="77777777" w:rsidR="00BB36E9" w:rsidRDefault="00BB36E9" w:rsidP="00BB36E9">
            <w:pPr>
              <w:spacing w:line="276" w:lineRule="auto"/>
              <w:rPr>
                <w:color w:val="000000"/>
              </w:rPr>
            </w:pPr>
            <w:r>
              <w:rPr>
                <w:color w:val="000000"/>
              </w:rPr>
              <w:t>Glasgow</w:t>
            </w:r>
          </w:p>
          <w:p w14:paraId="28BCB3BE" w14:textId="77777777" w:rsidR="00BB36E9" w:rsidRDefault="00BB36E9" w:rsidP="00BB36E9">
            <w:pPr>
              <w:spacing w:line="276" w:lineRule="auto"/>
              <w:rPr>
                <w:color w:val="000000"/>
              </w:rPr>
            </w:pPr>
            <w:r>
              <w:rPr>
                <w:color w:val="000000"/>
              </w:rPr>
              <w:t>G51 4TF</w:t>
            </w:r>
          </w:p>
          <w:p w14:paraId="6A483F1C" w14:textId="77777777" w:rsidR="00BB36E9" w:rsidRDefault="001C4040" w:rsidP="00BB36E9">
            <w:pPr>
              <w:spacing w:line="276" w:lineRule="auto"/>
              <w:rPr>
                <w:color w:val="000000"/>
              </w:rPr>
            </w:pPr>
            <w:hyperlink r:id="rId11">
              <w:r w:rsidR="00BB36E9">
                <w:rPr>
                  <w:color w:val="000000"/>
                  <w:u w:val="single"/>
                </w:rPr>
                <w:t>lucy.li@nhs.scot</w:t>
              </w:r>
            </w:hyperlink>
          </w:p>
          <w:p w14:paraId="2B75DE41" w14:textId="70AA1320" w:rsidR="00BB36E9" w:rsidRDefault="00BB36E9" w:rsidP="00BB36E9">
            <w:pPr>
              <w:spacing w:line="276" w:lineRule="auto"/>
              <w:rPr>
                <w:color w:val="000000"/>
              </w:rPr>
            </w:pPr>
            <w:r>
              <w:rPr>
                <w:color w:val="000000"/>
              </w:rPr>
              <w:t>07722052123</w:t>
            </w:r>
          </w:p>
        </w:tc>
      </w:tr>
      <w:tr w:rsidR="00BB36E9" w14:paraId="05A49D0C" w14:textId="77777777">
        <w:trPr>
          <w:trHeight w:val="220"/>
        </w:trPr>
        <w:tc>
          <w:tcPr>
            <w:tcW w:w="2844" w:type="dxa"/>
            <w:vMerge/>
          </w:tcPr>
          <w:p w14:paraId="0000009A" w14:textId="3F7855CC" w:rsidR="00BB36E9" w:rsidRDefault="00BB36E9" w:rsidP="009C2155">
            <w:pPr>
              <w:spacing w:line="276" w:lineRule="auto"/>
              <w:rPr>
                <w:color w:val="0000FF"/>
              </w:rPr>
            </w:pPr>
          </w:p>
        </w:tc>
        <w:tc>
          <w:tcPr>
            <w:tcW w:w="1659" w:type="dxa"/>
            <w:tcBorders>
              <w:right w:val="single" w:sz="4" w:space="0" w:color="FFFFFF"/>
            </w:tcBorders>
          </w:tcPr>
          <w:p w14:paraId="0000009B" w14:textId="77777777" w:rsidR="00BB36E9" w:rsidRDefault="00BB36E9" w:rsidP="009C2155">
            <w:pPr>
              <w:spacing w:line="276" w:lineRule="auto"/>
              <w:rPr>
                <w:color w:val="000000"/>
              </w:rPr>
            </w:pPr>
            <w:r>
              <w:rPr>
                <w:color w:val="000000"/>
              </w:rPr>
              <w:t>Name:</w:t>
            </w:r>
          </w:p>
          <w:p w14:paraId="0000009C" w14:textId="77777777" w:rsidR="00BB36E9" w:rsidRDefault="00BB36E9" w:rsidP="009C2155">
            <w:pPr>
              <w:spacing w:line="276" w:lineRule="auto"/>
              <w:rPr>
                <w:color w:val="000000"/>
              </w:rPr>
            </w:pPr>
            <w:r>
              <w:rPr>
                <w:color w:val="000000"/>
              </w:rPr>
              <w:t>Address:</w:t>
            </w:r>
          </w:p>
          <w:p w14:paraId="0000009D" w14:textId="77777777" w:rsidR="00BB36E9" w:rsidRDefault="00BB36E9" w:rsidP="009C2155">
            <w:pPr>
              <w:spacing w:line="276" w:lineRule="auto"/>
              <w:rPr>
                <w:color w:val="000000"/>
              </w:rPr>
            </w:pPr>
          </w:p>
          <w:p w14:paraId="0000009E" w14:textId="77777777" w:rsidR="00BB36E9" w:rsidRDefault="00BB36E9" w:rsidP="009C2155">
            <w:pPr>
              <w:spacing w:line="276" w:lineRule="auto"/>
              <w:rPr>
                <w:color w:val="000000"/>
              </w:rPr>
            </w:pPr>
          </w:p>
          <w:p w14:paraId="0000009F" w14:textId="77777777" w:rsidR="00BB36E9" w:rsidRDefault="00BB36E9" w:rsidP="009C2155">
            <w:pPr>
              <w:spacing w:line="276" w:lineRule="auto"/>
              <w:rPr>
                <w:color w:val="000000"/>
              </w:rPr>
            </w:pPr>
          </w:p>
          <w:p w14:paraId="000000A0" w14:textId="77777777" w:rsidR="00BB36E9" w:rsidRDefault="00BB36E9" w:rsidP="009C2155">
            <w:pPr>
              <w:spacing w:line="276" w:lineRule="auto"/>
              <w:rPr>
                <w:color w:val="000000"/>
              </w:rPr>
            </w:pPr>
            <w:r>
              <w:rPr>
                <w:color w:val="000000"/>
              </w:rPr>
              <w:lastRenderedPageBreak/>
              <w:t xml:space="preserve">Email: </w:t>
            </w:r>
          </w:p>
          <w:p w14:paraId="000000A1" w14:textId="77777777" w:rsidR="00BB36E9" w:rsidRDefault="00BB36E9" w:rsidP="009C2155">
            <w:pPr>
              <w:spacing w:line="276" w:lineRule="auto"/>
              <w:rPr>
                <w:color w:val="000000"/>
              </w:rPr>
            </w:pPr>
            <w:r>
              <w:rPr>
                <w:color w:val="000000"/>
              </w:rPr>
              <w:t>Phone:</w:t>
            </w:r>
          </w:p>
        </w:tc>
        <w:tc>
          <w:tcPr>
            <w:tcW w:w="5459" w:type="dxa"/>
            <w:tcBorders>
              <w:left w:val="single" w:sz="4" w:space="0" w:color="FFFFFF"/>
            </w:tcBorders>
          </w:tcPr>
          <w:p w14:paraId="000000A2" w14:textId="77777777" w:rsidR="00BB36E9" w:rsidRDefault="00BB36E9" w:rsidP="009C2155">
            <w:pPr>
              <w:spacing w:line="276" w:lineRule="auto"/>
              <w:rPr>
                <w:color w:val="000000"/>
              </w:rPr>
            </w:pPr>
            <w:r>
              <w:rPr>
                <w:color w:val="000000"/>
              </w:rPr>
              <w:lastRenderedPageBreak/>
              <w:t>Mr Andrew Williamson</w:t>
            </w:r>
          </w:p>
          <w:p w14:paraId="000000A3" w14:textId="77777777" w:rsidR="00BB36E9" w:rsidRDefault="00BB36E9" w:rsidP="009C2155">
            <w:pPr>
              <w:spacing w:line="276" w:lineRule="auto"/>
              <w:rPr>
                <w:color w:val="000000"/>
              </w:rPr>
            </w:pPr>
            <w:r>
              <w:rPr>
                <w:color w:val="000000"/>
              </w:rPr>
              <w:t>The Royal Marsden NHS Foundation Trust</w:t>
            </w:r>
          </w:p>
          <w:p w14:paraId="000000A4" w14:textId="77777777" w:rsidR="00BB36E9" w:rsidRDefault="00BB36E9" w:rsidP="009C2155">
            <w:pPr>
              <w:spacing w:line="276" w:lineRule="auto"/>
              <w:rPr>
                <w:color w:val="000000"/>
              </w:rPr>
            </w:pPr>
            <w:r>
              <w:rPr>
                <w:color w:val="000000"/>
              </w:rPr>
              <w:t>203 Fulham Road</w:t>
            </w:r>
          </w:p>
          <w:p w14:paraId="000000A5" w14:textId="77777777" w:rsidR="00BB36E9" w:rsidRDefault="00BB36E9" w:rsidP="009C2155">
            <w:pPr>
              <w:spacing w:line="276" w:lineRule="auto"/>
              <w:rPr>
                <w:color w:val="000000"/>
              </w:rPr>
            </w:pPr>
            <w:r>
              <w:rPr>
                <w:color w:val="000000"/>
              </w:rPr>
              <w:t>London</w:t>
            </w:r>
          </w:p>
          <w:p w14:paraId="000000A6" w14:textId="77777777" w:rsidR="00BB36E9" w:rsidRDefault="00BB36E9" w:rsidP="009C2155">
            <w:pPr>
              <w:spacing w:line="276" w:lineRule="auto"/>
              <w:rPr>
                <w:color w:val="000000"/>
              </w:rPr>
            </w:pPr>
            <w:r>
              <w:rPr>
                <w:color w:val="000000"/>
              </w:rPr>
              <w:t>SW3 6JJ</w:t>
            </w:r>
          </w:p>
          <w:p w14:paraId="000000A7" w14:textId="77777777" w:rsidR="00BB36E9" w:rsidRDefault="001C4040" w:rsidP="009C2155">
            <w:pPr>
              <w:spacing w:line="276" w:lineRule="auto"/>
              <w:rPr>
                <w:color w:val="000000"/>
              </w:rPr>
            </w:pPr>
            <w:hyperlink r:id="rId12">
              <w:r w:rsidR="00BB36E9">
                <w:rPr>
                  <w:color w:val="000000"/>
                  <w:u w:val="single"/>
                </w:rPr>
                <w:t>Andrew.williamson2@rmh.nhs.uk</w:t>
              </w:r>
            </w:hyperlink>
          </w:p>
          <w:p w14:paraId="000000A8" w14:textId="77777777" w:rsidR="00BB36E9" w:rsidRDefault="00BB36E9" w:rsidP="009C2155">
            <w:pPr>
              <w:spacing w:line="276" w:lineRule="auto"/>
              <w:rPr>
                <w:color w:val="000000"/>
              </w:rPr>
            </w:pPr>
            <w:r>
              <w:rPr>
                <w:color w:val="000000"/>
              </w:rPr>
              <w:t>07595944828</w:t>
            </w:r>
          </w:p>
        </w:tc>
      </w:tr>
      <w:tr w:rsidR="00BB36E9" w14:paraId="17298C5C" w14:textId="77777777">
        <w:trPr>
          <w:trHeight w:val="220"/>
        </w:trPr>
        <w:tc>
          <w:tcPr>
            <w:tcW w:w="2844" w:type="dxa"/>
            <w:vMerge/>
          </w:tcPr>
          <w:p w14:paraId="000000A9" w14:textId="77777777" w:rsidR="00BB36E9" w:rsidRDefault="00BB36E9" w:rsidP="009C2155">
            <w:pPr>
              <w:widowControl w:val="0"/>
              <w:pBdr>
                <w:top w:val="nil"/>
                <w:left w:val="nil"/>
                <w:bottom w:val="nil"/>
                <w:right w:val="nil"/>
                <w:between w:val="nil"/>
              </w:pBdr>
              <w:spacing w:after="0" w:line="276" w:lineRule="auto"/>
              <w:rPr>
                <w:color w:val="000000"/>
              </w:rPr>
            </w:pPr>
          </w:p>
        </w:tc>
        <w:tc>
          <w:tcPr>
            <w:tcW w:w="1659" w:type="dxa"/>
            <w:tcBorders>
              <w:right w:val="single" w:sz="4" w:space="0" w:color="FFFFFF"/>
            </w:tcBorders>
          </w:tcPr>
          <w:p w14:paraId="000000AA" w14:textId="77777777" w:rsidR="00BB36E9" w:rsidRDefault="00BB36E9" w:rsidP="009C2155">
            <w:pPr>
              <w:spacing w:line="276" w:lineRule="auto"/>
            </w:pPr>
            <w:r>
              <w:t>Name:</w:t>
            </w:r>
          </w:p>
          <w:p w14:paraId="000000AB" w14:textId="77777777" w:rsidR="00BB36E9" w:rsidRDefault="00BB36E9" w:rsidP="009C2155">
            <w:pPr>
              <w:spacing w:line="276" w:lineRule="auto"/>
            </w:pPr>
            <w:r>
              <w:t>Address:</w:t>
            </w:r>
          </w:p>
          <w:p w14:paraId="000000AC" w14:textId="77777777" w:rsidR="00BB36E9" w:rsidRDefault="00BB36E9" w:rsidP="009C2155">
            <w:pPr>
              <w:spacing w:line="276" w:lineRule="auto"/>
            </w:pPr>
          </w:p>
          <w:p w14:paraId="000000AD" w14:textId="77777777" w:rsidR="00BB36E9" w:rsidRDefault="00BB36E9" w:rsidP="009C2155">
            <w:pPr>
              <w:spacing w:line="276" w:lineRule="auto"/>
            </w:pPr>
          </w:p>
          <w:p w14:paraId="000000AE" w14:textId="77777777" w:rsidR="00BB36E9" w:rsidRDefault="00BB36E9" w:rsidP="009C2155">
            <w:pPr>
              <w:spacing w:line="276" w:lineRule="auto"/>
            </w:pPr>
          </w:p>
          <w:p w14:paraId="000000AF" w14:textId="77777777" w:rsidR="00BB36E9" w:rsidRDefault="00BB36E9" w:rsidP="009C2155">
            <w:pPr>
              <w:spacing w:line="276" w:lineRule="auto"/>
            </w:pPr>
            <w:r>
              <w:t xml:space="preserve">Email: </w:t>
            </w:r>
          </w:p>
          <w:p w14:paraId="000000B0" w14:textId="77777777" w:rsidR="00BB36E9" w:rsidRDefault="00BB36E9" w:rsidP="009C2155">
            <w:pPr>
              <w:spacing w:line="276" w:lineRule="auto"/>
            </w:pPr>
            <w:r>
              <w:t>Phone:</w:t>
            </w:r>
          </w:p>
        </w:tc>
        <w:tc>
          <w:tcPr>
            <w:tcW w:w="5459" w:type="dxa"/>
            <w:tcBorders>
              <w:left w:val="single" w:sz="4" w:space="0" w:color="FFFFFF"/>
            </w:tcBorders>
          </w:tcPr>
          <w:p w14:paraId="000000B1" w14:textId="77777777" w:rsidR="00BB36E9" w:rsidRDefault="00BB36E9" w:rsidP="009C2155">
            <w:pPr>
              <w:spacing w:line="276" w:lineRule="auto"/>
            </w:pPr>
            <w:r>
              <w:t>Professor Catriona Douglas</w:t>
            </w:r>
          </w:p>
          <w:p w14:paraId="000000B2" w14:textId="77777777" w:rsidR="00BB36E9" w:rsidRDefault="00BB36E9" w:rsidP="009C2155">
            <w:pPr>
              <w:spacing w:line="276" w:lineRule="auto"/>
            </w:pPr>
            <w:r>
              <w:t xml:space="preserve">NHS Greater Glasgow and Clyde </w:t>
            </w:r>
          </w:p>
          <w:p w14:paraId="000000B3" w14:textId="77777777" w:rsidR="00BB36E9" w:rsidRDefault="00BB36E9" w:rsidP="009C2155">
            <w:pPr>
              <w:spacing w:line="276" w:lineRule="auto"/>
            </w:pPr>
            <w:r>
              <w:t>1355 Govan Road</w:t>
            </w:r>
          </w:p>
          <w:p w14:paraId="000000B4" w14:textId="77777777" w:rsidR="00BB36E9" w:rsidRDefault="00BB36E9" w:rsidP="009C2155">
            <w:pPr>
              <w:spacing w:line="276" w:lineRule="auto"/>
            </w:pPr>
            <w:r>
              <w:t>Glasgow</w:t>
            </w:r>
          </w:p>
          <w:p w14:paraId="000000B5" w14:textId="77777777" w:rsidR="00BB36E9" w:rsidRDefault="00BB36E9" w:rsidP="009C2155">
            <w:pPr>
              <w:spacing w:line="276" w:lineRule="auto"/>
            </w:pPr>
            <w:r>
              <w:t>G51 4TF</w:t>
            </w:r>
          </w:p>
          <w:p w14:paraId="000000B6" w14:textId="17F8DE28" w:rsidR="00BB36E9" w:rsidRDefault="001C4040" w:rsidP="009C2155">
            <w:pPr>
              <w:spacing w:line="276" w:lineRule="auto"/>
            </w:pPr>
            <w:hyperlink r:id="rId13" w:history="1">
              <w:r w:rsidR="00BB36E9" w:rsidRPr="00C57F0D">
                <w:rPr>
                  <w:rStyle w:val="Hyperlink"/>
                </w:rPr>
                <w:t>catriona.douglas@ggc.scot.nhs.uk</w:t>
              </w:r>
            </w:hyperlink>
          </w:p>
          <w:p w14:paraId="000000B7" w14:textId="77777777" w:rsidR="00BB36E9" w:rsidRDefault="00BB36E9" w:rsidP="009C2155">
            <w:pPr>
              <w:spacing w:line="276" w:lineRule="auto"/>
            </w:pPr>
            <w:r>
              <w:t>0141 211 3212</w:t>
            </w:r>
          </w:p>
        </w:tc>
      </w:tr>
      <w:tr w:rsidR="00BB36E9" w14:paraId="0C92A9C1" w14:textId="77777777">
        <w:trPr>
          <w:trHeight w:val="220"/>
        </w:trPr>
        <w:tc>
          <w:tcPr>
            <w:tcW w:w="2844" w:type="dxa"/>
            <w:vMerge/>
          </w:tcPr>
          <w:p w14:paraId="000000B8" w14:textId="77777777" w:rsidR="00BB36E9" w:rsidRDefault="00BB36E9" w:rsidP="009C2155">
            <w:pPr>
              <w:widowControl w:val="0"/>
              <w:pBdr>
                <w:top w:val="nil"/>
                <w:left w:val="nil"/>
                <w:bottom w:val="nil"/>
                <w:right w:val="nil"/>
                <w:between w:val="nil"/>
              </w:pBdr>
              <w:spacing w:after="0" w:line="276" w:lineRule="auto"/>
            </w:pPr>
          </w:p>
        </w:tc>
        <w:tc>
          <w:tcPr>
            <w:tcW w:w="1659" w:type="dxa"/>
            <w:tcBorders>
              <w:right w:val="single" w:sz="4" w:space="0" w:color="FFFFFF"/>
            </w:tcBorders>
          </w:tcPr>
          <w:p w14:paraId="000000B9" w14:textId="77777777" w:rsidR="00BB36E9" w:rsidRDefault="00BB36E9" w:rsidP="009C2155">
            <w:pPr>
              <w:spacing w:line="276" w:lineRule="auto"/>
            </w:pPr>
            <w:r>
              <w:t>Name:</w:t>
            </w:r>
          </w:p>
          <w:p w14:paraId="000000BA" w14:textId="77777777" w:rsidR="00BB36E9" w:rsidRDefault="00BB36E9" w:rsidP="009C2155">
            <w:pPr>
              <w:spacing w:line="276" w:lineRule="auto"/>
            </w:pPr>
            <w:r>
              <w:t>Address:</w:t>
            </w:r>
          </w:p>
          <w:p w14:paraId="000000BB" w14:textId="77777777" w:rsidR="00BB36E9" w:rsidRDefault="00BB36E9" w:rsidP="009C2155">
            <w:pPr>
              <w:spacing w:line="276" w:lineRule="auto"/>
            </w:pPr>
          </w:p>
          <w:p w14:paraId="000000BC" w14:textId="77777777" w:rsidR="00BB36E9" w:rsidRDefault="00BB36E9" w:rsidP="009C2155">
            <w:pPr>
              <w:spacing w:line="276" w:lineRule="auto"/>
            </w:pPr>
          </w:p>
          <w:p w14:paraId="000000BD" w14:textId="77777777" w:rsidR="00BB36E9" w:rsidRDefault="00BB36E9" w:rsidP="009C2155">
            <w:pPr>
              <w:spacing w:line="276" w:lineRule="auto"/>
            </w:pPr>
          </w:p>
          <w:p w14:paraId="000000BE" w14:textId="77777777" w:rsidR="00BB36E9" w:rsidRDefault="00BB36E9" w:rsidP="009C2155">
            <w:pPr>
              <w:spacing w:line="276" w:lineRule="auto"/>
            </w:pPr>
            <w:r>
              <w:t xml:space="preserve">Email: </w:t>
            </w:r>
          </w:p>
          <w:p w14:paraId="000000BF" w14:textId="77777777" w:rsidR="00BB36E9" w:rsidRDefault="00BB36E9" w:rsidP="009C2155">
            <w:pPr>
              <w:spacing w:line="276" w:lineRule="auto"/>
            </w:pPr>
            <w:r>
              <w:t>Phone:</w:t>
            </w:r>
          </w:p>
        </w:tc>
        <w:tc>
          <w:tcPr>
            <w:tcW w:w="5459" w:type="dxa"/>
            <w:tcBorders>
              <w:left w:val="single" w:sz="4" w:space="0" w:color="FFFFFF"/>
            </w:tcBorders>
          </w:tcPr>
          <w:p w14:paraId="000000C0" w14:textId="4E870647" w:rsidR="00BB36E9" w:rsidRDefault="00BB36E9" w:rsidP="009C2155">
            <w:pPr>
              <w:spacing w:line="276" w:lineRule="auto"/>
            </w:pPr>
            <w:r>
              <w:t>Mr James O’Hara</w:t>
            </w:r>
          </w:p>
          <w:p w14:paraId="2D08C290" w14:textId="310A05E2" w:rsidR="00BB36E9" w:rsidRDefault="00BB36E9" w:rsidP="009C2155">
            <w:pPr>
              <w:spacing w:line="276" w:lineRule="auto"/>
            </w:pPr>
            <w:r>
              <w:t>Department of ENT</w:t>
            </w:r>
          </w:p>
          <w:p w14:paraId="689073E2" w14:textId="0020AEDA" w:rsidR="00BB36E9" w:rsidRDefault="00BB36E9" w:rsidP="009C2155">
            <w:pPr>
              <w:spacing w:line="276" w:lineRule="auto"/>
            </w:pPr>
            <w:r>
              <w:t>The Freeman Hospital</w:t>
            </w:r>
          </w:p>
          <w:p w14:paraId="5292F87A" w14:textId="25BE1D94" w:rsidR="00BB36E9" w:rsidRDefault="00BB36E9" w:rsidP="009C2155">
            <w:pPr>
              <w:spacing w:line="276" w:lineRule="auto"/>
            </w:pPr>
            <w:r>
              <w:t>Newcastle upon Tyne</w:t>
            </w:r>
          </w:p>
          <w:p w14:paraId="09818957" w14:textId="294D2D5D" w:rsidR="00BB36E9" w:rsidRDefault="00BB36E9" w:rsidP="009C2155">
            <w:pPr>
              <w:spacing w:line="276" w:lineRule="auto"/>
            </w:pPr>
            <w:r>
              <w:t>NE7 7DN</w:t>
            </w:r>
          </w:p>
          <w:p w14:paraId="000000C5" w14:textId="77777777" w:rsidR="00BB36E9" w:rsidRDefault="00BB36E9" w:rsidP="009C2155">
            <w:pPr>
              <w:spacing w:line="276" w:lineRule="auto"/>
            </w:pPr>
            <w:r>
              <w:t>James.o’</w:t>
            </w:r>
            <w:hyperlink r:id="rId14">
              <w:r>
                <w:rPr>
                  <w:color w:val="1155CC"/>
                  <w:u w:val="single"/>
                </w:rPr>
                <w:t>hara@newcastle.ac.uk</w:t>
              </w:r>
            </w:hyperlink>
          </w:p>
          <w:p w14:paraId="000000C6" w14:textId="09A383FB" w:rsidR="00BB36E9" w:rsidRDefault="00BB36E9" w:rsidP="009C2155">
            <w:pPr>
              <w:spacing w:line="276" w:lineRule="auto"/>
            </w:pPr>
            <w:r>
              <w:t>0191 213 7170</w:t>
            </w:r>
          </w:p>
        </w:tc>
      </w:tr>
      <w:tr w:rsidR="003863BD" w14:paraId="660C8C67" w14:textId="77777777">
        <w:tc>
          <w:tcPr>
            <w:tcW w:w="2844" w:type="dxa"/>
          </w:tcPr>
          <w:p w14:paraId="000000D6" w14:textId="77777777" w:rsidR="003863BD" w:rsidRDefault="00B75D3B" w:rsidP="009C2155">
            <w:pPr>
              <w:spacing w:line="276" w:lineRule="auto"/>
            </w:pPr>
            <w:r>
              <w:t>Committees</w:t>
            </w:r>
          </w:p>
        </w:tc>
        <w:tc>
          <w:tcPr>
            <w:tcW w:w="1659" w:type="dxa"/>
            <w:tcBorders>
              <w:right w:val="single" w:sz="4" w:space="0" w:color="FFFFFF"/>
            </w:tcBorders>
          </w:tcPr>
          <w:p w14:paraId="000000D7" w14:textId="77777777" w:rsidR="003863BD" w:rsidRDefault="00B75D3B" w:rsidP="009C2155">
            <w:pPr>
              <w:spacing w:line="276" w:lineRule="auto"/>
              <w:rPr>
                <w:color w:val="000000"/>
              </w:rPr>
            </w:pPr>
            <w:r>
              <w:rPr>
                <w:color w:val="000000"/>
              </w:rPr>
              <w:t>Name:</w:t>
            </w:r>
          </w:p>
          <w:p w14:paraId="000000D8" w14:textId="77777777" w:rsidR="003863BD" w:rsidRDefault="00B75D3B" w:rsidP="009C2155">
            <w:pPr>
              <w:spacing w:line="276" w:lineRule="auto"/>
              <w:rPr>
                <w:color w:val="000000"/>
              </w:rPr>
            </w:pPr>
            <w:r>
              <w:rPr>
                <w:color w:val="000000"/>
              </w:rPr>
              <w:t>Email:</w:t>
            </w:r>
          </w:p>
          <w:p w14:paraId="000000D9" w14:textId="77777777" w:rsidR="003863BD" w:rsidRDefault="00B75D3B" w:rsidP="009C2155">
            <w:pPr>
              <w:spacing w:line="276" w:lineRule="auto"/>
              <w:rPr>
                <w:color w:val="000000"/>
              </w:rPr>
            </w:pPr>
            <w:r>
              <w:rPr>
                <w:color w:val="000000"/>
              </w:rPr>
              <w:t>Website:</w:t>
            </w:r>
          </w:p>
        </w:tc>
        <w:tc>
          <w:tcPr>
            <w:tcW w:w="5459" w:type="dxa"/>
            <w:tcBorders>
              <w:left w:val="single" w:sz="4" w:space="0" w:color="FFFFFF"/>
            </w:tcBorders>
          </w:tcPr>
          <w:p w14:paraId="000000DA" w14:textId="796BEED6" w:rsidR="003863BD" w:rsidRDefault="00B75D3B" w:rsidP="009C2155">
            <w:pPr>
              <w:spacing w:line="276" w:lineRule="auto"/>
              <w:rPr>
                <w:color w:val="000000"/>
              </w:rPr>
            </w:pPr>
            <w:r>
              <w:rPr>
                <w:color w:val="000000"/>
              </w:rPr>
              <w:t>INTEGRATE</w:t>
            </w:r>
            <w:r w:rsidR="009C2155">
              <w:rPr>
                <w:color w:val="000000"/>
              </w:rPr>
              <w:t xml:space="preserve"> (see committee members below)</w:t>
            </w:r>
          </w:p>
          <w:p w14:paraId="000000DB" w14:textId="77777777" w:rsidR="003863BD" w:rsidRDefault="001C4040" w:rsidP="009C2155">
            <w:pPr>
              <w:spacing w:line="276" w:lineRule="auto"/>
              <w:rPr>
                <w:color w:val="000000"/>
              </w:rPr>
            </w:pPr>
            <w:hyperlink r:id="rId15">
              <w:r w:rsidR="00B75D3B">
                <w:rPr>
                  <w:color w:val="000000"/>
                  <w:u w:val="single"/>
                </w:rPr>
                <w:t>Info@entintegrate.co.uk</w:t>
              </w:r>
            </w:hyperlink>
          </w:p>
          <w:p w14:paraId="000000DC" w14:textId="77777777" w:rsidR="003863BD" w:rsidRDefault="00B75D3B" w:rsidP="009C2155">
            <w:pPr>
              <w:spacing w:line="276" w:lineRule="auto"/>
              <w:rPr>
                <w:color w:val="000000"/>
              </w:rPr>
            </w:pPr>
            <w:r>
              <w:rPr>
                <w:color w:val="000000"/>
              </w:rPr>
              <w:t>https://entintegrate.co.uk/</w:t>
            </w:r>
          </w:p>
        </w:tc>
      </w:tr>
    </w:tbl>
    <w:p w14:paraId="000000DD" w14:textId="77777777" w:rsidR="003863BD" w:rsidRDefault="003863BD" w:rsidP="009C2155">
      <w:pPr>
        <w:spacing w:line="276" w:lineRule="auto"/>
        <w:rPr>
          <w:b/>
          <w:color w:val="0000FF"/>
        </w:rPr>
      </w:pPr>
    </w:p>
    <w:p w14:paraId="000000DE" w14:textId="77777777" w:rsidR="003863BD" w:rsidRDefault="00B75D3B" w:rsidP="009C2155">
      <w:pPr>
        <w:spacing w:line="276" w:lineRule="auto"/>
        <w:rPr>
          <w:b/>
        </w:rPr>
      </w:pPr>
      <w:r>
        <w:rPr>
          <w:b/>
        </w:rPr>
        <w:t>STUDY SUMMARY</w:t>
      </w:r>
    </w:p>
    <w:p w14:paraId="000000DF" w14:textId="77777777" w:rsidR="003863BD" w:rsidRDefault="003863BD" w:rsidP="009C2155">
      <w:pPr>
        <w:spacing w:line="276" w:lineRule="auto"/>
        <w:rPr>
          <w:color w:val="0000FF"/>
        </w:rPr>
      </w:pPr>
    </w:p>
    <w:tbl>
      <w:tblPr>
        <w:tblStyle w:val="af5"/>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6"/>
        <w:gridCol w:w="6067"/>
      </w:tblGrid>
      <w:tr w:rsidR="003863BD" w14:paraId="0A73305A" w14:textId="77777777" w:rsidTr="004804C0">
        <w:trPr>
          <w:trHeight w:val="385"/>
        </w:trPr>
        <w:tc>
          <w:tcPr>
            <w:tcW w:w="4106" w:type="dxa"/>
          </w:tcPr>
          <w:p w14:paraId="000000E0" w14:textId="77777777" w:rsidR="003863BD" w:rsidRDefault="00B75D3B" w:rsidP="009C2155">
            <w:pPr>
              <w:spacing w:line="276" w:lineRule="auto"/>
            </w:pPr>
            <w:r>
              <w:t>Study Title</w:t>
            </w:r>
          </w:p>
        </w:tc>
        <w:tc>
          <w:tcPr>
            <w:tcW w:w="6067" w:type="dxa"/>
          </w:tcPr>
          <w:p w14:paraId="000000E1"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t xml:space="preserve">Tonsillectomy Postoperative Haemorrhage Outcomes and Observations National Cohort Study </w:t>
            </w:r>
          </w:p>
        </w:tc>
      </w:tr>
      <w:tr w:rsidR="003863BD" w14:paraId="00129383" w14:textId="77777777" w:rsidTr="004804C0">
        <w:trPr>
          <w:trHeight w:val="385"/>
        </w:trPr>
        <w:tc>
          <w:tcPr>
            <w:tcW w:w="4106" w:type="dxa"/>
          </w:tcPr>
          <w:p w14:paraId="000000E2" w14:textId="77777777" w:rsidR="003863BD" w:rsidRDefault="00B75D3B" w:rsidP="009C2155">
            <w:pPr>
              <w:spacing w:line="276" w:lineRule="auto"/>
            </w:pPr>
            <w:r>
              <w:t>Internal ref. no. (or short title)</w:t>
            </w:r>
          </w:p>
        </w:tc>
        <w:tc>
          <w:tcPr>
            <w:tcW w:w="6067" w:type="dxa"/>
          </w:tcPr>
          <w:p w14:paraId="000000E3" w14:textId="4FB8AC37" w:rsidR="003863BD" w:rsidRDefault="00B75D3B" w:rsidP="009C2155">
            <w:pPr>
              <w:spacing w:line="276" w:lineRule="auto"/>
              <w:rPr>
                <w:color w:val="000000"/>
              </w:rPr>
            </w:pPr>
            <w:r>
              <w:rPr>
                <w:color w:val="000000"/>
              </w:rPr>
              <w:t xml:space="preserve">The TYPHOON </w:t>
            </w:r>
            <w:r w:rsidR="009C2155">
              <w:rPr>
                <w:color w:val="000000"/>
              </w:rPr>
              <w:t>s</w:t>
            </w:r>
            <w:r>
              <w:rPr>
                <w:color w:val="000000"/>
              </w:rPr>
              <w:t>tudy</w:t>
            </w:r>
          </w:p>
        </w:tc>
      </w:tr>
      <w:tr w:rsidR="003863BD" w14:paraId="63B1BF83" w14:textId="77777777" w:rsidTr="004804C0">
        <w:trPr>
          <w:trHeight w:val="371"/>
        </w:trPr>
        <w:tc>
          <w:tcPr>
            <w:tcW w:w="4106" w:type="dxa"/>
          </w:tcPr>
          <w:p w14:paraId="000000E4" w14:textId="77777777" w:rsidR="003863BD" w:rsidRDefault="00B75D3B" w:rsidP="009C2155">
            <w:pPr>
              <w:spacing w:line="276" w:lineRule="auto"/>
            </w:pPr>
            <w:r>
              <w:t>Study Design</w:t>
            </w:r>
          </w:p>
        </w:tc>
        <w:tc>
          <w:tcPr>
            <w:tcW w:w="6067" w:type="dxa"/>
          </w:tcPr>
          <w:p w14:paraId="000000E5" w14:textId="77777777" w:rsidR="003863BD" w:rsidRDefault="00B75D3B" w:rsidP="009C2155">
            <w:pPr>
              <w:spacing w:line="276" w:lineRule="auto"/>
              <w:rPr>
                <w:color w:val="000000"/>
              </w:rPr>
            </w:pPr>
            <w:r>
              <w:rPr>
                <w:color w:val="000000"/>
              </w:rPr>
              <w:t>Multicentre prospective national cohort study</w:t>
            </w:r>
          </w:p>
        </w:tc>
      </w:tr>
      <w:tr w:rsidR="003863BD" w14:paraId="350CE3E7" w14:textId="77777777" w:rsidTr="004804C0">
        <w:trPr>
          <w:trHeight w:val="391"/>
        </w:trPr>
        <w:tc>
          <w:tcPr>
            <w:tcW w:w="4106" w:type="dxa"/>
          </w:tcPr>
          <w:p w14:paraId="000000E6" w14:textId="77777777" w:rsidR="003863BD" w:rsidRDefault="00B75D3B" w:rsidP="009C2155">
            <w:pPr>
              <w:spacing w:line="276" w:lineRule="auto"/>
            </w:pPr>
            <w:r>
              <w:t>Study Participants</w:t>
            </w:r>
          </w:p>
        </w:tc>
        <w:tc>
          <w:tcPr>
            <w:tcW w:w="6067" w:type="dxa"/>
          </w:tcPr>
          <w:p w14:paraId="000000E7" w14:textId="7EECD971" w:rsidR="003863BD" w:rsidRDefault="00B75D3B" w:rsidP="009C2155">
            <w:pPr>
              <w:spacing w:line="276" w:lineRule="auto"/>
              <w:rPr>
                <w:color w:val="000000"/>
              </w:rPr>
            </w:pPr>
            <w:r>
              <w:rPr>
                <w:color w:val="000000"/>
              </w:rPr>
              <w:t xml:space="preserve">Adults patients undergoing tonsillectomy </w:t>
            </w:r>
          </w:p>
        </w:tc>
      </w:tr>
      <w:tr w:rsidR="003863BD" w14:paraId="4A8FD7D4" w14:textId="77777777" w:rsidTr="004804C0">
        <w:trPr>
          <w:trHeight w:val="755"/>
        </w:trPr>
        <w:tc>
          <w:tcPr>
            <w:tcW w:w="4106" w:type="dxa"/>
          </w:tcPr>
          <w:p w14:paraId="000000E8" w14:textId="77777777" w:rsidR="003863BD" w:rsidRDefault="00B75D3B" w:rsidP="009C2155">
            <w:pPr>
              <w:spacing w:line="276" w:lineRule="auto"/>
            </w:pPr>
            <w:r>
              <w:t>Planned Size of Sample (if applicable)</w:t>
            </w:r>
          </w:p>
        </w:tc>
        <w:tc>
          <w:tcPr>
            <w:tcW w:w="6067" w:type="dxa"/>
          </w:tcPr>
          <w:p w14:paraId="000000E9" w14:textId="77777777" w:rsidR="003863BD" w:rsidRDefault="00B75D3B" w:rsidP="009C2155">
            <w:pPr>
              <w:spacing w:line="276" w:lineRule="auto"/>
              <w:rPr>
                <w:color w:val="000000"/>
              </w:rPr>
            </w:pPr>
            <w:r>
              <w:rPr>
                <w:color w:val="000000"/>
              </w:rPr>
              <w:t>No sample size calculation as exploratory study</w:t>
            </w:r>
          </w:p>
        </w:tc>
      </w:tr>
      <w:tr w:rsidR="003863BD" w14:paraId="0B57C1BA" w14:textId="77777777" w:rsidTr="004804C0">
        <w:trPr>
          <w:trHeight w:val="385"/>
        </w:trPr>
        <w:tc>
          <w:tcPr>
            <w:tcW w:w="4106" w:type="dxa"/>
          </w:tcPr>
          <w:p w14:paraId="000000EA" w14:textId="77777777" w:rsidR="003863BD" w:rsidRDefault="00B75D3B" w:rsidP="009C2155">
            <w:pPr>
              <w:spacing w:line="276" w:lineRule="auto"/>
            </w:pPr>
            <w:r>
              <w:t>Follow up duration (if applicable)</w:t>
            </w:r>
          </w:p>
        </w:tc>
        <w:tc>
          <w:tcPr>
            <w:tcW w:w="6067" w:type="dxa"/>
          </w:tcPr>
          <w:p w14:paraId="000000EB" w14:textId="77777777" w:rsidR="003863BD" w:rsidRDefault="00B75D3B" w:rsidP="009C2155">
            <w:pPr>
              <w:spacing w:line="276" w:lineRule="auto"/>
              <w:rPr>
                <w:color w:val="000000"/>
              </w:rPr>
            </w:pPr>
            <w:r>
              <w:rPr>
                <w:color w:val="000000"/>
              </w:rPr>
              <w:t>28 days</w:t>
            </w:r>
          </w:p>
        </w:tc>
      </w:tr>
      <w:tr w:rsidR="003863BD" w14:paraId="17927D3D" w14:textId="77777777" w:rsidTr="004804C0">
        <w:trPr>
          <w:trHeight w:val="385"/>
        </w:trPr>
        <w:tc>
          <w:tcPr>
            <w:tcW w:w="4106" w:type="dxa"/>
          </w:tcPr>
          <w:p w14:paraId="000000EC" w14:textId="77777777" w:rsidR="003863BD" w:rsidRDefault="00B75D3B" w:rsidP="009C2155">
            <w:pPr>
              <w:spacing w:line="276" w:lineRule="auto"/>
            </w:pPr>
            <w:r>
              <w:t>Planned Study Period</w:t>
            </w:r>
          </w:p>
        </w:tc>
        <w:tc>
          <w:tcPr>
            <w:tcW w:w="6067" w:type="dxa"/>
          </w:tcPr>
          <w:p w14:paraId="000000ED" w14:textId="04585D2C" w:rsidR="003863BD" w:rsidRDefault="00B17DC3" w:rsidP="009C2155">
            <w:pPr>
              <w:spacing w:line="276" w:lineRule="auto"/>
              <w:rPr>
                <w:color w:val="000000"/>
              </w:rPr>
            </w:pPr>
            <w:ins w:id="11" w:author="Ying Ki Lee (NHS Lanarkshire)" w:date="2025-07-28T18:39:00Z">
              <w:r w:rsidRPr="00B17DC3">
                <w:rPr>
                  <w:b/>
                  <w:bCs/>
                  <w:color w:val="000000"/>
                </w:rPr>
                <w:t>1</w:t>
              </w:r>
              <w:r w:rsidRPr="00B17DC3">
                <w:rPr>
                  <w:b/>
                  <w:bCs/>
                  <w:color w:val="000000"/>
                  <w:vertAlign w:val="superscript"/>
                </w:rPr>
                <w:t>st</w:t>
              </w:r>
              <w:r w:rsidRPr="00B17DC3">
                <w:rPr>
                  <w:b/>
                  <w:bCs/>
                  <w:color w:val="000000"/>
                </w:rPr>
                <w:t xml:space="preserve"> of August 2025 to 31</w:t>
              </w:r>
              <w:r w:rsidRPr="00B17DC3">
                <w:rPr>
                  <w:b/>
                  <w:bCs/>
                  <w:color w:val="000000"/>
                  <w:vertAlign w:val="superscript"/>
                </w:rPr>
                <w:t>st</w:t>
              </w:r>
              <w:r w:rsidRPr="00B17DC3">
                <w:rPr>
                  <w:b/>
                  <w:bCs/>
                  <w:color w:val="000000"/>
                </w:rPr>
                <w:t xml:space="preserve"> of July 2026</w:t>
              </w:r>
            </w:ins>
            <w:del w:id="12" w:author="Ying Ki Lee (NHS Lanarkshire)" w:date="2025-07-28T18:39:00Z">
              <w:r w:rsidR="00927305" w:rsidDel="00B17DC3">
                <w:rPr>
                  <w:color w:val="000000"/>
                </w:rPr>
                <w:delText>7</w:delText>
              </w:r>
              <w:r w:rsidR="00927305" w:rsidRPr="00927305" w:rsidDel="00B17DC3">
                <w:rPr>
                  <w:color w:val="000000"/>
                  <w:vertAlign w:val="superscript"/>
                </w:rPr>
                <w:delText>th</w:delText>
              </w:r>
              <w:r w:rsidR="00927305" w:rsidDel="00B17DC3">
                <w:rPr>
                  <w:color w:val="000000"/>
                </w:rPr>
                <w:delText xml:space="preserve"> April – </w:delText>
              </w:r>
              <w:r w:rsidR="00740DC7" w:rsidDel="00B17DC3">
                <w:rPr>
                  <w:color w:val="000000"/>
                </w:rPr>
                <w:delText>6</w:delText>
              </w:r>
              <w:r w:rsidR="00D3783E" w:rsidRPr="00D3783E" w:rsidDel="00B17DC3">
                <w:rPr>
                  <w:color w:val="000000"/>
                  <w:vertAlign w:val="superscript"/>
                </w:rPr>
                <w:delText>th</w:delText>
              </w:r>
              <w:r w:rsidR="00D3783E" w:rsidDel="00B17DC3">
                <w:rPr>
                  <w:color w:val="000000"/>
                </w:rPr>
                <w:delText xml:space="preserve"> </w:delText>
              </w:r>
              <w:r w:rsidR="00740DC7" w:rsidDel="00B17DC3">
                <w:rPr>
                  <w:color w:val="000000"/>
                </w:rPr>
                <w:delText>October</w:delText>
              </w:r>
              <w:r w:rsidR="00927305" w:rsidDel="00B17DC3">
                <w:rPr>
                  <w:color w:val="000000"/>
                </w:rPr>
                <w:delText xml:space="preserve"> 2025</w:delText>
              </w:r>
            </w:del>
          </w:p>
        </w:tc>
      </w:tr>
      <w:tr w:rsidR="003863BD" w14:paraId="69DB49ED" w14:textId="77777777" w:rsidTr="004804C0">
        <w:trPr>
          <w:trHeight w:val="770"/>
        </w:trPr>
        <w:tc>
          <w:tcPr>
            <w:tcW w:w="4106" w:type="dxa"/>
          </w:tcPr>
          <w:p w14:paraId="000000EE" w14:textId="77777777" w:rsidR="003863BD" w:rsidRDefault="00B75D3B" w:rsidP="009C2155">
            <w:pPr>
              <w:spacing w:line="276" w:lineRule="auto"/>
            </w:pPr>
            <w:r>
              <w:t>Research Question/Aim(s)</w:t>
            </w:r>
          </w:p>
          <w:p w14:paraId="000000EF" w14:textId="77777777" w:rsidR="003863BD" w:rsidRDefault="003863BD" w:rsidP="009C2155">
            <w:pPr>
              <w:spacing w:line="276" w:lineRule="auto"/>
            </w:pPr>
          </w:p>
        </w:tc>
        <w:tc>
          <w:tcPr>
            <w:tcW w:w="6067" w:type="dxa"/>
          </w:tcPr>
          <w:p w14:paraId="5BECD6BC" w14:textId="15BE52D8" w:rsidR="00180404" w:rsidRDefault="00180404" w:rsidP="00180404">
            <w:pPr>
              <w:spacing w:after="0" w:line="276" w:lineRule="auto"/>
              <w:rPr>
                <w:color w:val="000000"/>
              </w:rPr>
            </w:pPr>
            <w:r>
              <w:rPr>
                <w:color w:val="000000"/>
              </w:rPr>
              <w:t xml:space="preserve">To investigate the causes for readmission </w:t>
            </w:r>
            <w:r w:rsidR="00970098">
              <w:rPr>
                <w:color w:val="000000"/>
              </w:rPr>
              <w:t xml:space="preserve">and </w:t>
            </w:r>
            <w:r>
              <w:rPr>
                <w:color w:val="000000"/>
              </w:rPr>
              <w:t xml:space="preserve">bleeding following tonsillectomy </w:t>
            </w:r>
          </w:p>
          <w:p w14:paraId="000000F0" w14:textId="4F005C96" w:rsidR="003863BD" w:rsidRDefault="003863BD" w:rsidP="009C2155">
            <w:pPr>
              <w:spacing w:after="0" w:line="276" w:lineRule="auto"/>
              <w:rPr>
                <w:color w:val="000000"/>
              </w:rPr>
            </w:pPr>
          </w:p>
        </w:tc>
      </w:tr>
    </w:tbl>
    <w:p w14:paraId="000000F2"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F3" w14:textId="77777777" w:rsidR="003863BD" w:rsidRDefault="00B75D3B" w:rsidP="009C2155">
      <w:pPr>
        <w:spacing w:line="276" w:lineRule="auto"/>
        <w:rPr>
          <w:b/>
        </w:rPr>
      </w:pPr>
      <w:r>
        <w:rPr>
          <w:b/>
        </w:rPr>
        <w:t>FUNDING AND SUPPORT IN KIND</w:t>
      </w:r>
    </w:p>
    <w:tbl>
      <w:tblPr>
        <w:tblStyle w:val="af6"/>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4"/>
        <w:gridCol w:w="4998"/>
      </w:tblGrid>
      <w:tr w:rsidR="003863BD" w14:paraId="1CAFEEDA" w14:textId="77777777">
        <w:tc>
          <w:tcPr>
            <w:tcW w:w="4964" w:type="dxa"/>
          </w:tcPr>
          <w:p w14:paraId="000000F4" w14:textId="77777777" w:rsidR="003863BD" w:rsidRDefault="00B75D3B" w:rsidP="009C2155">
            <w:pPr>
              <w:spacing w:line="276" w:lineRule="auto"/>
              <w:rPr>
                <w:b/>
              </w:rPr>
            </w:pPr>
            <w:r>
              <w:rPr>
                <w:b/>
              </w:rPr>
              <w:t>FUNDER(S)</w:t>
            </w:r>
          </w:p>
          <w:p w14:paraId="000000F5" w14:textId="77777777" w:rsidR="003863BD" w:rsidRDefault="00B75D3B" w:rsidP="009C2155">
            <w:pPr>
              <w:spacing w:line="276" w:lineRule="auto"/>
            </w:pPr>
            <w:r>
              <w:t>(Names and contact details of ALL organisations providing funding and/or support in kind for this study)</w:t>
            </w:r>
          </w:p>
        </w:tc>
        <w:tc>
          <w:tcPr>
            <w:tcW w:w="4998" w:type="dxa"/>
          </w:tcPr>
          <w:p w14:paraId="000000F6" w14:textId="77777777" w:rsidR="003863BD" w:rsidRDefault="00B75D3B" w:rsidP="009C2155">
            <w:pPr>
              <w:spacing w:line="276" w:lineRule="auto"/>
            </w:pPr>
            <w:r>
              <w:rPr>
                <w:b/>
              </w:rPr>
              <w:t>FINANCIAL AND NON FINANCIAL SUPPORT GIVEN</w:t>
            </w:r>
          </w:p>
        </w:tc>
      </w:tr>
      <w:tr w:rsidR="003863BD" w14:paraId="246AEE4C" w14:textId="77777777">
        <w:tc>
          <w:tcPr>
            <w:tcW w:w="4964" w:type="dxa"/>
          </w:tcPr>
          <w:p w14:paraId="000000F7" w14:textId="77777777" w:rsidR="003863BD" w:rsidRDefault="00B75D3B" w:rsidP="009C2155">
            <w:pPr>
              <w:spacing w:line="276" w:lineRule="auto"/>
            </w:pPr>
            <w:r>
              <w:t>ENT UK Foundation Grant</w:t>
            </w:r>
          </w:p>
        </w:tc>
        <w:tc>
          <w:tcPr>
            <w:tcW w:w="4998" w:type="dxa"/>
          </w:tcPr>
          <w:p w14:paraId="000000F8" w14:textId="77777777" w:rsidR="003863BD" w:rsidRDefault="00B75D3B" w:rsidP="009C2155">
            <w:pPr>
              <w:spacing w:line="276" w:lineRule="auto"/>
            </w:pPr>
            <w:r>
              <w:t>£1500</w:t>
            </w:r>
          </w:p>
        </w:tc>
      </w:tr>
    </w:tbl>
    <w:p w14:paraId="000000FA"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5EB62105" w14:textId="77777777" w:rsidR="00FE07BC" w:rsidRDefault="00FE07BC" w:rsidP="009C2155">
      <w:pPr>
        <w:spacing w:line="276" w:lineRule="auto"/>
        <w:rPr>
          <w:b/>
        </w:rPr>
      </w:pPr>
    </w:p>
    <w:p w14:paraId="000000FB" w14:textId="7D0FB595" w:rsidR="003863BD" w:rsidRDefault="00B75D3B" w:rsidP="009C2155">
      <w:pPr>
        <w:spacing w:line="276" w:lineRule="auto"/>
        <w:rPr>
          <w:b/>
        </w:rPr>
      </w:pPr>
      <w:r>
        <w:rPr>
          <w:b/>
        </w:rPr>
        <w:t>ROLE OF STUDY SPONSOR AND FUNDER</w:t>
      </w:r>
    </w:p>
    <w:p w14:paraId="000000FF" w14:textId="77777777" w:rsidR="003863BD" w:rsidRPr="00180404" w:rsidRDefault="003863BD" w:rsidP="00180404">
      <w:pPr>
        <w:spacing w:after="0" w:line="276" w:lineRule="auto"/>
        <w:rPr>
          <w:color w:val="0000FF"/>
        </w:rPr>
      </w:pPr>
    </w:p>
    <w:p w14:paraId="00000100" w14:textId="03291E2F" w:rsidR="003863BD" w:rsidRDefault="00B75D3B"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r w:rsidRPr="00180404">
        <w:rPr>
          <w:color w:val="000000"/>
        </w:rPr>
        <w:t xml:space="preserve">For this trial, some of the duties of the sponsor have been delegated to the Chief Investigator (CI), </w:t>
      </w:r>
      <w:r w:rsidRPr="00180404">
        <w:t>for example the CI has overall responsibility for the design and development of the protocol. The sponsorship agreement describes the allocation of such responsibilities, and a summary of this can be provided by the sponsor upon request.</w:t>
      </w:r>
    </w:p>
    <w:p w14:paraId="5B779AF5" w14:textId="77777777" w:rsidR="00180404" w:rsidRPr="00180404" w:rsidRDefault="00180404"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p>
    <w:p w14:paraId="3781CF71" w14:textId="77777777" w:rsidR="00717B4C" w:rsidRPr="00180404" w:rsidRDefault="00717B4C" w:rsidP="00180404">
      <w:pPr>
        <w:spacing w:after="0" w:line="276" w:lineRule="auto"/>
        <w:rPr>
          <w:rFonts w:eastAsia="Times New Roman"/>
          <w:color w:val="000000"/>
          <w:lang w:eastAsia="en-GB"/>
        </w:rPr>
      </w:pPr>
      <w:r w:rsidRPr="00180404">
        <w:rPr>
          <w:rFonts w:eastAsia="Times New Roman"/>
          <w:color w:val="000000"/>
          <w:lang w:eastAsia="en-GB"/>
        </w:rPr>
        <w:t xml:space="preserve">NHS Greater Glasgow and Clyde (NHS GGC) will sponsor this study. The study sponsor will take on overall responsibility for proportionate, effective arrangements being in place to set up, run and report the research project. The sponsor will delegate specific roles to the Chief Investigator, and other third parties. </w:t>
      </w:r>
    </w:p>
    <w:p w14:paraId="00000101" w14:textId="77777777" w:rsidR="003863BD" w:rsidRPr="00180404" w:rsidRDefault="003863BD"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102" w14:textId="77777777" w:rsidR="003863BD" w:rsidRDefault="00B75D3B" w:rsidP="009C2155">
      <w:pPr>
        <w:spacing w:line="276" w:lineRule="auto"/>
        <w:rPr>
          <w:b/>
        </w:rPr>
      </w:pPr>
      <w:r>
        <w:rPr>
          <w:b/>
        </w:rPr>
        <w:t xml:space="preserve">ROLES AND RESPONSIBILITIES OF STUDY MANAGEMENT COMMITTEES/GROUPS &amp; </w:t>
      </w:r>
      <w:sdt>
        <w:sdtPr>
          <w:tag w:val="goog_rdk_6"/>
          <w:id w:val="1787317819"/>
        </w:sdtPr>
        <w:sdtEndPr/>
        <w:sdtContent/>
      </w:sdt>
      <w:sdt>
        <w:sdtPr>
          <w:tag w:val="goog_rdk_7"/>
          <w:id w:val="-2008974599"/>
        </w:sdtPr>
        <w:sdtEndPr/>
        <w:sdtContent/>
      </w:sdt>
      <w:sdt>
        <w:sdtPr>
          <w:tag w:val="goog_rdk_8"/>
          <w:id w:val="-202636220"/>
        </w:sdtPr>
        <w:sdtEndPr/>
        <w:sdtContent/>
      </w:sdt>
      <w:r>
        <w:rPr>
          <w:b/>
        </w:rPr>
        <w:t xml:space="preserve">INDIVIDUALS </w:t>
      </w:r>
    </w:p>
    <w:p w14:paraId="00000103" w14:textId="77777777" w:rsidR="003863BD" w:rsidRDefault="003863BD" w:rsidP="009C2155">
      <w:pPr>
        <w:spacing w:after="0" w:line="276" w:lineRule="auto"/>
        <w:rPr>
          <w:b/>
        </w:rPr>
      </w:pPr>
    </w:p>
    <w:tbl>
      <w:tblPr>
        <w:tblStyle w:val="af7"/>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53CE59DA" w14:textId="77777777" w:rsidTr="004804C0">
        <w:tc>
          <w:tcPr>
            <w:tcW w:w="1980" w:type="dxa"/>
          </w:tcPr>
          <w:p w14:paraId="00000104" w14:textId="77777777" w:rsidR="003863BD" w:rsidRDefault="00B75D3B" w:rsidP="009C2155">
            <w:pPr>
              <w:spacing w:after="0" w:line="276" w:lineRule="auto"/>
              <w:rPr>
                <w:b/>
              </w:rPr>
            </w:pPr>
            <w:r>
              <w:rPr>
                <w:b/>
              </w:rPr>
              <w:t>Name</w:t>
            </w:r>
          </w:p>
        </w:tc>
        <w:tc>
          <w:tcPr>
            <w:tcW w:w="7982" w:type="dxa"/>
          </w:tcPr>
          <w:p w14:paraId="00000105" w14:textId="351BDAF5" w:rsidR="003863BD" w:rsidRDefault="00B75D3B" w:rsidP="009C2155">
            <w:pPr>
              <w:spacing w:after="0" w:line="276" w:lineRule="auto"/>
            </w:pPr>
            <w:r>
              <w:t xml:space="preserve">INTEGRATE </w:t>
            </w:r>
            <w:r w:rsidR="00180404">
              <w:t>(</w:t>
            </w:r>
            <w:r>
              <w:t xml:space="preserve">UK ENT Trainee Research Network </w:t>
            </w:r>
            <w:r w:rsidR="00180404">
              <w:t>) Project Management Team</w:t>
            </w:r>
          </w:p>
          <w:p w14:paraId="00000106"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Lucy Li</w:t>
            </w:r>
          </w:p>
          <w:p w14:paraId="00000107"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Andrew Williamson </w:t>
            </w:r>
          </w:p>
          <w:p w14:paraId="00000108"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Alison Lim</w:t>
            </w:r>
          </w:p>
          <w:p w14:paraId="00000109"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Christy Moen </w:t>
            </w:r>
          </w:p>
          <w:p w14:paraId="4B269A83" w14:textId="77777777" w:rsidR="00180404" w:rsidRPr="00180404" w:rsidRDefault="00B75D3B" w:rsidP="009C2155">
            <w:pPr>
              <w:numPr>
                <w:ilvl w:val="0"/>
                <w:numId w:val="2"/>
              </w:numPr>
              <w:pBdr>
                <w:top w:val="nil"/>
                <w:left w:val="nil"/>
                <w:bottom w:val="nil"/>
                <w:right w:val="nil"/>
                <w:between w:val="nil"/>
              </w:pBdr>
              <w:spacing w:after="0" w:line="276" w:lineRule="auto"/>
            </w:pPr>
            <w:r>
              <w:rPr>
                <w:color w:val="000000"/>
              </w:rPr>
              <w:t xml:space="preserve">Ying Ki Lee </w:t>
            </w:r>
          </w:p>
          <w:p w14:paraId="0000010A" w14:textId="53930B55" w:rsidR="003863BD" w:rsidRDefault="00B75D3B" w:rsidP="009C2155">
            <w:pPr>
              <w:numPr>
                <w:ilvl w:val="0"/>
                <w:numId w:val="2"/>
              </w:numPr>
              <w:pBdr>
                <w:top w:val="nil"/>
                <w:left w:val="nil"/>
                <w:bottom w:val="nil"/>
                <w:right w:val="nil"/>
                <w:between w:val="nil"/>
              </w:pBdr>
              <w:spacing w:after="0" w:line="276" w:lineRule="auto"/>
            </w:pPr>
            <w:r>
              <w:rPr>
                <w:color w:val="000000"/>
              </w:rPr>
              <w:t>Olivia Wharf</w:t>
            </w:r>
          </w:p>
          <w:p w14:paraId="0000010B"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Freddie Green </w:t>
            </w:r>
          </w:p>
          <w:p w14:paraId="0000010C"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Rishi Vasanthan</w:t>
            </w:r>
          </w:p>
          <w:p w14:paraId="0000010D"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Jeremy Wong</w:t>
            </w:r>
          </w:p>
        </w:tc>
      </w:tr>
      <w:tr w:rsidR="003863BD" w14:paraId="2E59F469" w14:textId="77777777" w:rsidTr="004804C0">
        <w:tc>
          <w:tcPr>
            <w:tcW w:w="1980" w:type="dxa"/>
          </w:tcPr>
          <w:p w14:paraId="0000010E" w14:textId="77777777" w:rsidR="003863BD" w:rsidRDefault="00B75D3B" w:rsidP="009C2155">
            <w:pPr>
              <w:spacing w:after="0" w:line="276" w:lineRule="auto"/>
              <w:rPr>
                <w:b/>
              </w:rPr>
            </w:pPr>
            <w:r>
              <w:rPr>
                <w:b/>
              </w:rPr>
              <w:t>Responsibilities</w:t>
            </w:r>
          </w:p>
        </w:tc>
        <w:tc>
          <w:tcPr>
            <w:tcW w:w="7982" w:type="dxa"/>
          </w:tcPr>
          <w:p w14:paraId="0000010F" w14:textId="77777777" w:rsidR="003863BD" w:rsidRDefault="00B75D3B" w:rsidP="009C2155">
            <w:pPr>
              <w:spacing w:after="0" w:line="276" w:lineRule="auto"/>
            </w:pPr>
            <w:r>
              <w:t>Including but not limited to:</w:t>
            </w:r>
          </w:p>
          <w:p w14:paraId="00000110" w14:textId="77777777" w:rsidR="003863BD" w:rsidRDefault="00B75D3B" w:rsidP="009C2155">
            <w:pPr>
              <w:numPr>
                <w:ilvl w:val="0"/>
                <w:numId w:val="22"/>
              </w:numPr>
              <w:pBdr>
                <w:top w:val="nil"/>
                <w:left w:val="nil"/>
                <w:bottom w:val="nil"/>
                <w:right w:val="nil"/>
                <w:between w:val="nil"/>
              </w:pBdr>
              <w:spacing w:after="0" w:line="276" w:lineRule="auto"/>
              <w:rPr>
                <w:color w:val="000000"/>
              </w:rPr>
            </w:pPr>
            <w:r>
              <w:rPr>
                <w:color w:val="000000"/>
              </w:rPr>
              <w:t>Generation of patient facing documents</w:t>
            </w:r>
          </w:p>
          <w:p w14:paraId="00000111" w14:textId="77777777" w:rsidR="003863BD" w:rsidRDefault="00B75D3B" w:rsidP="009C2155">
            <w:pPr>
              <w:numPr>
                <w:ilvl w:val="0"/>
                <w:numId w:val="22"/>
              </w:numPr>
              <w:pBdr>
                <w:top w:val="nil"/>
                <w:left w:val="nil"/>
                <w:bottom w:val="nil"/>
                <w:right w:val="nil"/>
                <w:between w:val="nil"/>
              </w:pBdr>
              <w:spacing w:after="0" w:line="276" w:lineRule="auto"/>
              <w:rPr>
                <w:color w:val="000000"/>
              </w:rPr>
            </w:pPr>
            <w:r>
              <w:rPr>
                <w:color w:val="000000"/>
              </w:rPr>
              <w:t xml:space="preserve">Receipt of submitted data </w:t>
            </w:r>
          </w:p>
          <w:p w14:paraId="00000112" w14:textId="77777777" w:rsidR="003863BD" w:rsidRDefault="00B75D3B" w:rsidP="009C2155">
            <w:pPr>
              <w:numPr>
                <w:ilvl w:val="0"/>
                <w:numId w:val="22"/>
              </w:numPr>
              <w:pBdr>
                <w:top w:val="nil"/>
                <w:left w:val="nil"/>
                <w:bottom w:val="nil"/>
                <w:right w:val="nil"/>
                <w:between w:val="nil"/>
              </w:pBdr>
              <w:spacing w:after="0" w:line="276" w:lineRule="auto"/>
              <w:rPr>
                <w:b/>
                <w:color w:val="000000"/>
              </w:rPr>
            </w:pPr>
            <w:r>
              <w:rPr>
                <w:color w:val="000000"/>
              </w:rPr>
              <w:t>Database building and cleaning</w:t>
            </w:r>
            <w:r>
              <w:rPr>
                <w:b/>
                <w:color w:val="000000"/>
              </w:rPr>
              <w:t xml:space="preserve"> </w:t>
            </w:r>
          </w:p>
        </w:tc>
      </w:tr>
    </w:tbl>
    <w:p w14:paraId="00000113" w14:textId="77777777" w:rsidR="003863BD" w:rsidRDefault="003863BD" w:rsidP="009C2155">
      <w:pPr>
        <w:spacing w:after="0" w:line="276" w:lineRule="auto"/>
        <w:rPr>
          <w:b/>
        </w:rPr>
      </w:pPr>
    </w:p>
    <w:tbl>
      <w:tblPr>
        <w:tblStyle w:val="afa"/>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BB36E9" w14:paraId="7E410C46" w14:textId="77777777" w:rsidTr="004804C0">
        <w:tc>
          <w:tcPr>
            <w:tcW w:w="1980" w:type="dxa"/>
          </w:tcPr>
          <w:p w14:paraId="27BF9847" w14:textId="77777777" w:rsidR="00BB36E9" w:rsidRDefault="00BB36E9" w:rsidP="00AB467F">
            <w:pPr>
              <w:spacing w:after="0" w:line="276" w:lineRule="auto"/>
              <w:rPr>
                <w:b/>
              </w:rPr>
            </w:pPr>
            <w:r>
              <w:rPr>
                <w:b/>
              </w:rPr>
              <w:t>Name</w:t>
            </w:r>
          </w:p>
        </w:tc>
        <w:tc>
          <w:tcPr>
            <w:tcW w:w="7982" w:type="dxa"/>
          </w:tcPr>
          <w:p w14:paraId="7C41AAC4" w14:textId="77777777" w:rsidR="00BB36E9" w:rsidRDefault="00BB36E9" w:rsidP="00AB467F">
            <w:pPr>
              <w:spacing w:after="0" w:line="276" w:lineRule="auto"/>
              <w:rPr>
                <w:b/>
              </w:rPr>
            </w:pPr>
            <w:r>
              <w:t xml:space="preserve">Professor Catriona Douglas </w:t>
            </w:r>
          </w:p>
        </w:tc>
      </w:tr>
      <w:tr w:rsidR="00BB36E9" w14:paraId="7A27B63D" w14:textId="77777777" w:rsidTr="004804C0">
        <w:tc>
          <w:tcPr>
            <w:tcW w:w="1980" w:type="dxa"/>
          </w:tcPr>
          <w:p w14:paraId="2080C900" w14:textId="77777777" w:rsidR="00BB36E9" w:rsidRDefault="00BB36E9" w:rsidP="00AB467F">
            <w:pPr>
              <w:spacing w:after="0" w:line="276" w:lineRule="auto"/>
              <w:rPr>
                <w:b/>
              </w:rPr>
            </w:pPr>
            <w:r>
              <w:rPr>
                <w:b/>
              </w:rPr>
              <w:t>Role(s)</w:t>
            </w:r>
          </w:p>
        </w:tc>
        <w:tc>
          <w:tcPr>
            <w:tcW w:w="7982" w:type="dxa"/>
          </w:tcPr>
          <w:p w14:paraId="3C944781" w14:textId="77777777" w:rsidR="00BB36E9" w:rsidRDefault="00BB36E9" w:rsidP="00AB467F">
            <w:pPr>
              <w:spacing w:after="0" w:line="276" w:lineRule="auto"/>
            </w:pPr>
            <w:r>
              <w:t xml:space="preserve">Chief Investigator </w:t>
            </w:r>
          </w:p>
          <w:p w14:paraId="647D1336" w14:textId="4B5CA78A" w:rsidR="00BB36E9" w:rsidRDefault="00BB36E9" w:rsidP="00AB467F">
            <w:pPr>
              <w:spacing w:after="0" w:line="276" w:lineRule="auto"/>
            </w:pPr>
            <w:r>
              <w:t>Senior author</w:t>
            </w:r>
          </w:p>
          <w:p w14:paraId="2D56E8A4" w14:textId="77777777" w:rsidR="00BB36E9" w:rsidRDefault="00BB36E9" w:rsidP="00AB467F">
            <w:pPr>
              <w:spacing w:after="0" w:line="276" w:lineRule="auto"/>
            </w:pPr>
            <w:r>
              <w:lastRenderedPageBreak/>
              <w:t>Consultant Head and Neck Surgeon</w:t>
            </w:r>
          </w:p>
        </w:tc>
      </w:tr>
      <w:tr w:rsidR="00BB36E9" w14:paraId="36C4AD50" w14:textId="77777777" w:rsidTr="004804C0">
        <w:tc>
          <w:tcPr>
            <w:tcW w:w="1980" w:type="dxa"/>
          </w:tcPr>
          <w:p w14:paraId="60873A1E" w14:textId="77777777" w:rsidR="00BB36E9" w:rsidRDefault="00BB36E9" w:rsidP="00AB467F">
            <w:pPr>
              <w:spacing w:after="0" w:line="276" w:lineRule="auto"/>
              <w:rPr>
                <w:b/>
              </w:rPr>
            </w:pPr>
            <w:r>
              <w:rPr>
                <w:b/>
              </w:rPr>
              <w:lastRenderedPageBreak/>
              <w:t>Responsibilities</w:t>
            </w:r>
          </w:p>
        </w:tc>
        <w:tc>
          <w:tcPr>
            <w:tcW w:w="7982" w:type="dxa"/>
          </w:tcPr>
          <w:p w14:paraId="3ECD89C2" w14:textId="77777777" w:rsidR="00BB36E9" w:rsidRDefault="00BB36E9" w:rsidP="00AB467F">
            <w:pPr>
              <w:spacing w:after="0" w:line="276" w:lineRule="auto"/>
            </w:pPr>
            <w:r>
              <w:t>Including, not limited to:</w:t>
            </w:r>
          </w:p>
          <w:p w14:paraId="6E2AB0CA"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7417746C"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t>Ensure adherence to protocol.</w:t>
            </w:r>
          </w:p>
          <w:p w14:paraId="76CD2300" w14:textId="77777777" w:rsidR="00BB36E9" w:rsidRDefault="00BB36E9" w:rsidP="00AB467F">
            <w:pPr>
              <w:numPr>
                <w:ilvl w:val="0"/>
                <w:numId w:val="21"/>
              </w:numPr>
              <w:pBdr>
                <w:top w:val="nil"/>
                <w:left w:val="nil"/>
                <w:bottom w:val="nil"/>
                <w:right w:val="nil"/>
                <w:between w:val="nil"/>
              </w:pBdr>
              <w:spacing w:after="0" w:line="276" w:lineRule="auto"/>
              <w:rPr>
                <w:b/>
                <w:color w:val="000000"/>
              </w:rPr>
            </w:pPr>
            <w:r>
              <w:rPr>
                <w:color w:val="000000"/>
              </w:rPr>
              <w:t>Final review of drafted manuscript(s)</w:t>
            </w:r>
          </w:p>
        </w:tc>
      </w:tr>
    </w:tbl>
    <w:p w14:paraId="714ADA48" w14:textId="77777777" w:rsidR="00BB36E9" w:rsidRDefault="00BB36E9" w:rsidP="009C2155">
      <w:pPr>
        <w:spacing w:after="0" w:line="276" w:lineRule="auto"/>
        <w:rPr>
          <w:b/>
        </w:rPr>
      </w:pPr>
    </w:p>
    <w:tbl>
      <w:tblPr>
        <w:tblStyle w:val="af8"/>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4C022F6B" w14:textId="77777777" w:rsidTr="004804C0">
        <w:tc>
          <w:tcPr>
            <w:tcW w:w="1980" w:type="dxa"/>
          </w:tcPr>
          <w:p w14:paraId="00000114" w14:textId="77777777" w:rsidR="003863BD" w:rsidRDefault="00B75D3B" w:rsidP="009C2155">
            <w:pPr>
              <w:spacing w:after="0" w:line="276" w:lineRule="auto"/>
              <w:rPr>
                <w:b/>
              </w:rPr>
            </w:pPr>
            <w:r>
              <w:rPr>
                <w:b/>
              </w:rPr>
              <w:t>Name</w:t>
            </w:r>
          </w:p>
        </w:tc>
        <w:tc>
          <w:tcPr>
            <w:tcW w:w="7982" w:type="dxa"/>
          </w:tcPr>
          <w:p w14:paraId="00000115" w14:textId="77777777" w:rsidR="003863BD" w:rsidRDefault="00B75D3B" w:rsidP="009C2155">
            <w:pPr>
              <w:spacing w:after="0" w:line="276" w:lineRule="auto"/>
              <w:rPr>
                <w:b/>
              </w:rPr>
            </w:pPr>
            <w:r>
              <w:t xml:space="preserve">Miss Lucy Li </w:t>
            </w:r>
          </w:p>
        </w:tc>
      </w:tr>
      <w:tr w:rsidR="003863BD" w14:paraId="0AE1FC75" w14:textId="77777777" w:rsidTr="004804C0">
        <w:tc>
          <w:tcPr>
            <w:tcW w:w="1980" w:type="dxa"/>
          </w:tcPr>
          <w:p w14:paraId="00000116" w14:textId="77777777" w:rsidR="003863BD" w:rsidRDefault="00B75D3B" w:rsidP="009C2155">
            <w:pPr>
              <w:spacing w:after="0" w:line="276" w:lineRule="auto"/>
              <w:rPr>
                <w:b/>
              </w:rPr>
            </w:pPr>
            <w:r>
              <w:rPr>
                <w:b/>
              </w:rPr>
              <w:t>Role(s)</w:t>
            </w:r>
          </w:p>
        </w:tc>
        <w:tc>
          <w:tcPr>
            <w:tcW w:w="7982" w:type="dxa"/>
          </w:tcPr>
          <w:p w14:paraId="00000117" w14:textId="064D1BFF" w:rsidR="003863BD" w:rsidRDefault="00BB36E9" w:rsidP="009C2155">
            <w:pPr>
              <w:spacing w:after="0" w:line="276" w:lineRule="auto"/>
            </w:pPr>
            <w:r>
              <w:t xml:space="preserve">Associate </w:t>
            </w:r>
            <w:r w:rsidR="00B75D3B">
              <w:t>Chief Investigator</w:t>
            </w:r>
          </w:p>
          <w:p w14:paraId="00000118" w14:textId="77777777" w:rsidR="003863BD" w:rsidRDefault="00B75D3B" w:rsidP="009C2155">
            <w:pPr>
              <w:spacing w:after="0" w:line="276" w:lineRule="auto"/>
            </w:pPr>
            <w:r>
              <w:t>First author</w:t>
            </w:r>
          </w:p>
          <w:p w14:paraId="00000119" w14:textId="77777777" w:rsidR="003863BD" w:rsidRDefault="00B75D3B" w:rsidP="009C2155">
            <w:pPr>
              <w:spacing w:after="0" w:line="276" w:lineRule="auto"/>
            </w:pPr>
            <w:r>
              <w:t>Otolaryngology Registrar</w:t>
            </w:r>
          </w:p>
        </w:tc>
      </w:tr>
      <w:tr w:rsidR="003863BD" w14:paraId="1A9ECD27" w14:textId="77777777" w:rsidTr="004804C0">
        <w:tc>
          <w:tcPr>
            <w:tcW w:w="1980" w:type="dxa"/>
          </w:tcPr>
          <w:p w14:paraId="0000011A" w14:textId="77777777" w:rsidR="003863BD" w:rsidRDefault="00B75D3B" w:rsidP="009C2155">
            <w:pPr>
              <w:spacing w:after="0" w:line="276" w:lineRule="auto"/>
              <w:rPr>
                <w:b/>
              </w:rPr>
            </w:pPr>
            <w:r>
              <w:rPr>
                <w:b/>
              </w:rPr>
              <w:t>Responsibilities</w:t>
            </w:r>
          </w:p>
        </w:tc>
        <w:tc>
          <w:tcPr>
            <w:tcW w:w="7982" w:type="dxa"/>
          </w:tcPr>
          <w:p w14:paraId="0000011B" w14:textId="77777777" w:rsidR="003863BD" w:rsidRDefault="00B75D3B" w:rsidP="009C2155">
            <w:pPr>
              <w:spacing w:after="0" w:line="276" w:lineRule="auto"/>
            </w:pPr>
            <w:r>
              <w:t>Including, not limited to:</w:t>
            </w:r>
          </w:p>
          <w:p w14:paraId="0000011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0000011D"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Liaison ethic committees, and other review bodies, during the application process, and where necessary </w:t>
            </w:r>
            <w:r>
              <w:t>during the</w:t>
            </w:r>
            <w:r>
              <w:rPr>
                <w:color w:val="000000"/>
              </w:rPr>
              <w:t xml:space="preserve"> conduct of the research.</w:t>
            </w:r>
          </w:p>
          <w:p w14:paraId="0000011E"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Ensure adherence to protocol.</w:t>
            </w:r>
          </w:p>
          <w:p w14:paraId="0000011F"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Analysis and write up</w:t>
            </w:r>
          </w:p>
          <w:p w14:paraId="00000120"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Drafting and submission of manuscript</w:t>
            </w:r>
          </w:p>
        </w:tc>
      </w:tr>
    </w:tbl>
    <w:p w14:paraId="00000121" w14:textId="77777777"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593110EE" w14:textId="77777777" w:rsidTr="004804C0">
        <w:tc>
          <w:tcPr>
            <w:tcW w:w="1980" w:type="dxa"/>
          </w:tcPr>
          <w:p w14:paraId="00000122" w14:textId="77777777" w:rsidR="003863BD" w:rsidRDefault="00B75D3B" w:rsidP="009C2155">
            <w:pPr>
              <w:spacing w:after="0" w:line="276" w:lineRule="auto"/>
              <w:rPr>
                <w:b/>
              </w:rPr>
            </w:pPr>
            <w:r>
              <w:rPr>
                <w:b/>
              </w:rPr>
              <w:t>Name</w:t>
            </w:r>
          </w:p>
        </w:tc>
        <w:tc>
          <w:tcPr>
            <w:tcW w:w="7982" w:type="dxa"/>
          </w:tcPr>
          <w:p w14:paraId="00000123" w14:textId="77777777" w:rsidR="003863BD" w:rsidRDefault="00B75D3B" w:rsidP="009C2155">
            <w:pPr>
              <w:spacing w:after="0" w:line="276" w:lineRule="auto"/>
              <w:rPr>
                <w:b/>
              </w:rPr>
            </w:pPr>
            <w:r>
              <w:t xml:space="preserve">Mr Andrew Williamson </w:t>
            </w:r>
          </w:p>
        </w:tc>
      </w:tr>
      <w:tr w:rsidR="003863BD" w14:paraId="4A636A67" w14:textId="77777777" w:rsidTr="004804C0">
        <w:tc>
          <w:tcPr>
            <w:tcW w:w="1980" w:type="dxa"/>
          </w:tcPr>
          <w:p w14:paraId="00000124" w14:textId="77777777" w:rsidR="003863BD" w:rsidRDefault="00B75D3B" w:rsidP="009C2155">
            <w:pPr>
              <w:spacing w:after="0" w:line="276" w:lineRule="auto"/>
              <w:rPr>
                <w:b/>
              </w:rPr>
            </w:pPr>
            <w:r>
              <w:rPr>
                <w:b/>
              </w:rPr>
              <w:t>Role(s)</w:t>
            </w:r>
          </w:p>
        </w:tc>
        <w:tc>
          <w:tcPr>
            <w:tcW w:w="7982" w:type="dxa"/>
          </w:tcPr>
          <w:p w14:paraId="00000125" w14:textId="338B45D9" w:rsidR="003863BD" w:rsidRDefault="004935EB" w:rsidP="009C2155">
            <w:pPr>
              <w:spacing w:after="0" w:line="276" w:lineRule="auto"/>
            </w:pPr>
            <w:r>
              <w:t>Associate</w:t>
            </w:r>
            <w:r w:rsidR="00180404">
              <w:t xml:space="preserve"> Chief </w:t>
            </w:r>
            <w:r w:rsidR="00B75D3B">
              <w:t>investigator</w:t>
            </w:r>
          </w:p>
          <w:p w14:paraId="00000126" w14:textId="77777777" w:rsidR="003863BD" w:rsidRDefault="00B75D3B" w:rsidP="009C2155">
            <w:pPr>
              <w:spacing w:after="0" w:line="276" w:lineRule="auto"/>
            </w:pPr>
            <w:r>
              <w:t>Clinical Research Fellow / Otolaryngology Registrar</w:t>
            </w:r>
          </w:p>
        </w:tc>
      </w:tr>
      <w:tr w:rsidR="003863BD" w14:paraId="62F5D97E" w14:textId="77777777" w:rsidTr="004804C0">
        <w:tc>
          <w:tcPr>
            <w:tcW w:w="1980" w:type="dxa"/>
          </w:tcPr>
          <w:p w14:paraId="00000127" w14:textId="77777777" w:rsidR="003863BD" w:rsidRDefault="00B75D3B" w:rsidP="009C2155">
            <w:pPr>
              <w:spacing w:after="0" w:line="276" w:lineRule="auto"/>
              <w:rPr>
                <w:b/>
              </w:rPr>
            </w:pPr>
            <w:r>
              <w:rPr>
                <w:b/>
              </w:rPr>
              <w:t>Responsibilities</w:t>
            </w:r>
          </w:p>
        </w:tc>
        <w:tc>
          <w:tcPr>
            <w:tcW w:w="7982" w:type="dxa"/>
          </w:tcPr>
          <w:p w14:paraId="00000128" w14:textId="77777777" w:rsidR="003863BD" w:rsidRDefault="00B75D3B" w:rsidP="009C2155">
            <w:pPr>
              <w:spacing w:after="0" w:line="276" w:lineRule="auto"/>
            </w:pPr>
            <w:r>
              <w:t>Including, not limited to:</w:t>
            </w:r>
          </w:p>
          <w:p w14:paraId="00000129"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0000012A"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0000012B"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t xml:space="preserve">Data interpretation and statistical analysis </w:t>
            </w:r>
          </w:p>
          <w:p w14:paraId="0000012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Design of dataset and analysis strategy</w:t>
            </w:r>
          </w:p>
          <w:p w14:paraId="0000012D"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0000012E" w14:textId="79338A06"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180404" w14:paraId="07BB6F8E" w14:textId="77777777" w:rsidTr="004804C0">
        <w:tc>
          <w:tcPr>
            <w:tcW w:w="1980" w:type="dxa"/>
          </w:tcPr>
          <w:p w14:paraId="28FF07DF" w14:textId="77777777" w:rsidR="00180404" w:rsidRDefault="00180404" w:rsidP="00270382">
            <w:pPr>
              <w:spacing w:after="0" w:line="276" w:lineRule="auto"/>
              <w:rPr>
                <w:b/>
              </w:rPr>
            </w:pPr>
            <w:r>
              <w:rPr>
                <w:b/>
              </w:rPr>
              <w:t>Name</w:t>
            </w:r>
          </w:p>
        </w:tc>
        <w:tc>
          <w:tcPr>
            <w:tcW w:w="7982" w:type="dxa"/>
          </w:tcPr>
          <w:p w14:paraId="5ADDBD7E" w14:textId="46912607" w:rsidR="00180404" w:rsidRDefault="00180404" w:rsidP="00270382">
            <w:pPr>
              <w:spacing w:after="0" w:line="276" w:lineRule="auto"/>
              <w:rPr>
                <w:b/>
              </w:rPr>
            </w:pPr>
            <w:r>
              <w:t>Miss Ying Ki Lee</w:t>
            </w:r>
          </w:p>
        </w:tc>
      </w:tr>
      <w:tr w:rsidR="00180404" w14:paraId="37A771BF" w14:textId="77777777" w:rsidTr="004804C0">
        <w:tc>
          <w:tcPr>
            <w:tcW w:w="1980" w:type="dxa"/>
          </w:tcPr>
          <w:p w14:paraId="3CB359D3" w14:textId="77777777" w:rsidR="00180404" w:rsidRDefault="00180404" w:rsidP="00270382">
            <w:pPr>
              <w:spacing w:after="0" w:line="276" w:lineRule="auto"/>
              <w:rPr>
                <w:b/>
              </w:rPr>
            </w:pPr>
            <w:r>
              <w:rPr>
                <w:b/>
              </w:rPr>
              <w:t>Role(s)</w:t>
            </w:r>
          </w:p>
        </w:tc>
        <w:tc>
          <w:tcPr>
            <w:tcW w:w="7982" w:type="dxa"/>
          </w:tcPr>
          <w:p w14:paraId="4789D92E" w14:textId="4D598F6B" w:rsidR="00180404" w:rsidRDefault="004935EB" w:rsidP="00270382">
            <w:pPr>
              <w:spacing w:after="0" w:line="276" w:lineRule="auto"/>
            </w:pPr>
            <w:r>
              <w:t>Associate</w:t>
            </w:r>
            <w:r w:rsidR="00180404">
              <w:t xml:space="preserve"> Chief investigator</w:t>
            </w:r>
          </w:p>
          <w:p w14:paraId="0E5D9846" w14:textId="496CC611" w:rsidR="00180404" w:rsidRDefault="00180404" w:rsidP="00270382">
            <w:pPr>
              <w:spacing w:after="0" w:line="276" w:lineRule="auto"/>
            </w:pPr>
            <w:r>
              <w:t>Otolaryngology Registrar</w:t>
            </w:r>
          </w:p>
        </w:tc>
      </w:tr>
      <w:tr w:rsidR="00180404" w14:paraId="7A516A79" w14:textId="77777777" w:rsidTr="004804C0">
        <w:tc>
          <w:tcPr>
            <w:tcW w:w="1980" w:type="dxa"/>
          </w:tcPr>
          <w:p w14:paraId="2DC38EB2" w14:textId="77777777" w:rsidR="00180404" w:rsidRDefault="00180404" w:rsidP="00270382">
            <w:pPr>
              <w:spacing w:after="0" w:line="276" w:lineRule="auto"/>
              <w:rPr>
                <w:b/>
              </w:rPr>
            </w:pPr>
            <w:r>
              <w:rPr>
                <w:b/>
              </w:rPr>
              <w:t>Responsibilities</w:t>
            </w:r>
          </w:p>
        </w:tc>
        <w:tc>
          <w:tcPr>
            <w:tcW w:w="7982" w:type="dxa"/>
          </w:tcPr>
          <w:p w14:paraId="42460221" w14:textId="77777777" w:rsidR="00180404" w:rsidRDefault="00180404" w:rsidP="00270382">
            <w:pPr>
              <w:spacing w:after="0" w:line="276" w:lineRule="auto"/>
            </w:pPr>
            <w:r>
              <w:t>Including, not limited to:</w:t>
            </w:r>
          </w:p>
          <w:p w14:paraId="77603225"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t xml:space="preserve">Liaison ethic committees, and other review bodies, during the application process, and where necessary </w:t>
            </w:r>
            <w:r>
              <w:t>during the</w:t>
            </w:r>
            <w:r>
              <w:rPr>
                <w:color w:val="000000"/>
              </w:rPr>
              <w:t xml:space="preserve"> conduct of the research.</w:t>
            </w:r>
          </w:p>
          <w:p w14:paraId="68E7DC5A" w14:textId="77777777"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Ensure adherence to protocol </w:t>
            </w:r>
          </w:p>
          <w:p w14:paraId="12CC8010" w14:textId="48AE7C6A"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4A5991A5" w14:textId="77777777"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4945155D" w14:textId="77777777" w:rsidR="00180404" w:rsidRDefault="00180404" w:rsidP="00270382">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00000139" w14:textId="77777777"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BB36E9" w14:paraId="232CE9D5" w14:textId="77777777" w:rsidTr="004804C0">
        <w:tc>
          <w:tcPr>
            <w:tcW w:w="1980" w:type="dxa"/>
          </w:tcPr>
          <w:p w14:paraId="202CC39C" w14:textId="77777777" w:rsidR="00BB36E9" w:rsidRDefault="00BB36E9" w:rsidP="00AB467F">
            <w:pPr>
              <w:spacing w:after="0" w:line="276" w:lineRule="auto"/>
              <w:rPr>
                <w:b/>
              </w:rPr>
            </w:pPr>
            <w:r>
              <w:rPr>
                <w:b/>
              </w:rPr>
              <w:t>Name</w:t>
            </w:r>
          </w:p>
        </w:tc>
        <w:tc>
          <w:tcPr>
            <w:tcW w:w="7982" w:type="dxa"/>
          </w:tcPr>
          <w:p w14:paraId="70590BF7" w14:textId="2E6313F7" w:rsidR="00BB36E9" w:rsidRDefault="00BB36E9" w:rsidP="00AB467F">
            <w:pPr>
              <w:spacing w:after="0" w:line="276" w:lineRule="auto"/>
              <w:rPr>
                <w:b/>
              </w:rPr>
            </w:pPr>
            <w:r>
              <w:t>Miss Alison Lim</w:t>
            </w:r>
          </w:p>
        </w:tc>
      </w:tr>
      <w:tr w:rsidR="00BB36E9" w14:paraId="05280836" w14:textId="77777777" w:rsidTr="004804C0">
        <w:tc>
          <w:tcPr>
            <w:tcW w:w="1980" w:type="dxa"/>
          </w:tcPr>
          <w:p w14:paraId="0D1367D3" w14:textId="77777777" w:rsidR="00BB36E9" w:rsidRDefault="00BB36E9" w:rsidP="00AB467F">
            <w:pPr>
              <w:spacing w:after="0" w:line="276" w:lineRule="auto"/>
              <w:rPr>
                <w:b/>
              </w:rPr>
            </w:pPr>
            <w:r>
              <w:rPr>
                <w:b/>
              </w:rPr>
              <w:t>Role(s)</w:t>
            </w:r>
          </w:p>
        </w:tc>
        <w:tc>
          <w:tcPr>
            <w:tcW w:w="7982" w:type="dxa"/>
          </w:tcPr>
          <w:p w14:paraId="3C82BC28" w14:textId="77777777" w:rsidR="00BB36E9" w:rsidRDefault="00BB36E9" w:rsidP="00AB467F">
            <w:pPr>
              <w:spacing w:after="0" w:line="276" w:lineRule="auto"/>
            </w:pPr>
            <w:r>
              <w:t>Associate Chief investigator</w:t>
            </w:r>
          </w:p>
          <w:p w14:paraId="7E790E56" w14:textId="77777777" w:rsidR="00BB36E9" w:rsidRDefault="00BB36E9" w:rsidP="00AB467F">
            <w:pPr>
              <w:spacing w:after="0" w:line="276" w:lineRule="auto"/>
            </w:pPr>
            <w:r>
              <w:t>Otolaryngology Registrar</w:t>
            </w:r>
          </w:p>
        </w:tc>
      </w:tr>
      <w:tr w:rsidR="00BB36E9" w14:paraId="5A41E39C" w14:textId="77777777" w:rsidTr="004804C0">
        <w:tc>
          <w:tcPr>
            <w:tcW w:w="1980" w:type="dxa"/>
          </w:tcPr>
          <w:p w14:paraId="6BCFA29B" w14:textId="77777777" w:rsidR="00BB36E9" w:rsidRDefault="00BB36E9" w:rsidP="00AB467F">
            <w:pPr>
              <w:spacing w:after="0" w:line="276" w:lineRule="auto"/>
              <w:rPr>
                <w:b/>
              </w:rPr>
            </w:pPr>
            <w:r>
              <w:rPr>
                <w:b/>
              </w:rPr>
              <w:t>Responsibilities</w:t>
            </w:r>
          </w:p>
        </w:tc>
        <w:tc>
          <w:tcPr>
            <w:tcW w:w="7982" w:type="dxa"/>
          </w:tcPr>
          <w:p w14:paraId="179E0DD8" w14:textId="77777777" w:rsidR="00BB36E9" w:rsidRDefault="00BB36E9" w:rsidP="00AB467F">
            <w:pPr>
              <w:spacing w:after="0" w:line="276" w:lineRule="auto"/>
            </w:pPr>
            <w:r>
              <w:t>Including, not limited to:</w:t>
            </w:r>
          </w:p>
          <w:p w14:paraId="59269A58"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lastRenderedPageBreak/>
              <w:t xml:space="preserve">Liaison ethic committees, and other review bodies, during the application process, and where necessary </w:t>
            </w:r>
            <w:r>
              <w:t>during the</w:t>
            </w:r>
            <w:r>
              <w:rPr>
                <w:color w:val="000000"/>
              </w:rPr>
              <w:t xml:space="preserve"> conduct of the research.</w:t>
            </w:r>
          </w:p>
          <w:p w14:paraId="2585E2C6" w14:textId="54B381AE"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Ensure adherence to protocol </w:t>
            </w:r>
          </w:p>
          <w:p w14:paraId="1C598E76"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32BB181D"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4E98E2CE" w14:textId="77777777" w:rsidR="00BB36E9" w:rsidRDefault="00BB36E9" w:rsidP="00AB467F">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2924B145" w14:textId="77777777" w:rsidR="00BB36E9" w:rsidRDefault="00BB36E9" w:rsidP="009C2155">
      <w:pPr>
        <w:spacing w:after="0" w:line="276" w:lineRule="auto"/>
        <w:rPr>
          <w:b/>
        </w:rPr>
      </w:pPr>
    </w:p>
    <w:tbl>
      <w:tblPr>
        <w:tblStyle w:val="afb"/>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7466A5B0" w14:textId="77777777" w:rsidTr="004804C0">
        <w:tc>
          <w:tcPr>
            <w:tcW w:w="1980" w:type="dxa"/>
          </w:tcPr>
          <w:p w14:paraId="0000013A" w14:textId="77777777" w:rsidR="003863BD" w:rsidRDefault="00B75D3B" w:rsidP="009C2155">
            <w:pPr>
              <w:spacing w:after="0" w:line="276" w:lineRule="auto"/>
              <w:rPr>
                <w:b/>
              </w:rPr>
            </w:pPr>
            <w:r>
              <w:rPr>
                <w:b/>
              </w:rPr>
              <w:t>Name</w:t>
            </w:r>
          </w:p>
        </w:tc>
        <w:tc>
          <w:tcPr>
            <w:tcW w:w="7982" w:type="dxa"/>
          </w:tcPr>
          <w:p w14:paraId="0000013B" w14:textId="77777777" w:rsidR="003863BD" w:rsidRDefault="00B75D3B" w:rsidP="009C2155">
            <w:pPr>
              <w:spacing w:after="0" w:line="276" w:lineRule="auto"/>
              <w:rPr>
                <w:b/>
              </w:rPr>
            </w:pPr>
            <w:r>
              <w:t xml:space="preserve">Mr James O’Hara </w:t>
            </w:r>
          </w:p>
        </w:tc>
      </w:tr>
      <w:tr w:rsidR="003863BD" w14:paraId="20EF4155" w14:textId="77777777" w:rsidTr="004804C0">
        <w:tc>
          <w:tcPr>
            <w:tcW w:w="1980" w:type="dxa"/>
          </w:tcPr>
          <w:p w14:paraId="0000013C" w14:textId="77777777" w:rsidR="003863BD" w:rsidRDefault="00B75D3B" w:rsidP="009C2155">
            <w:pPr>
              <w:spacing w:after="0" w:line="276" w:lineRule="auto"/>
              <w:rPr>
                <w:b/>
              </w:rPr>
            </w:pPr>
            <w:r>
              <w:rPr>
                <w:b/>
              </w:rPr>
              <w:t>Role(s)</w:t>
            </w:r>
          </w:p>
        </w:tc>
        <w:tc>
          <w:tcPr>
            <w:tcW w:w="7982" w:type="dxa"/>
          </w:tcPr>
          <w:p w14:paraId="0000013D" w14:textId="77777777" w:rsidR="003863BD" w:rsidRDefault="00B75D3B" w:rsidP="009C2155">
            <w:pPr>
              <w:spacing w:after="0" w:line="276" w:lineRule="auto"/>
            </w:pPr>
            <w:r>
              <w:t>Co-investigator</w:t>
            </w:r>
          </w:p>
          <w:p w14:paraId="0000013E" w14:textId="77777777" w:rsidR="003863BD" w:rsidRDefault="00B75D3B" w:rsidP="009C2155">
            <w:pPr>
              <w:spacing w:after="0" w:line="276" w:lineRule="auto"/>
            </w:pPr>
            <w:r>
              <w:t>Senior author</w:t>
            </w:r>
          </w:p>
          <w:p w14:paraId="0000013F" w14:textId="77777777" w:rsidR="003863BD" w:rsidRDefault="00B75D3B" w:rsidP="009C2155">
            <w:pPr>
              <w:spacing w:after="0" w:line="276" w:lineRule="auto"/>
            </w:pPr>
            <w:r>
              <w:t>Consultant Head and Neck Surgeon</w:t>
            </w:r>
          </w:p>
        </w:tc>
      </w:tr>
      <w:tr w:rsidR="003863BD" w14:paraId="15AA1F0A" w14:textId="77777777" w:rsidTr="004804C0">
        <w:tc>
          <w:tcPr>
            <w:tcW w:w="1980" w:type="dxa"/>
          </w:tcPr>
          <w:p w14:paraId="00000140" w14:textId="77777777" w:rsidR="003863BD" w:rsidRDefault="00B75D3B" w:rsidP="009C2155">
            <w:pPr>
              <w:spacing w:after="0" w:line="276" w:lineRule="auto"/>
              <w:rPr>
                <w:b/>
              </w:rPr>
            </w:pPr>
            <w:r>
              <w:rPr>
                <w:b/>
              </w:rPr>
              <w:t>Responsibilities</w:t>
            </w:r>
          </w:p>
        </w:tc>
        <w:tc>
          <w:tcPr>
            <w:tcW w:w="7982" w:type="dxa"/>
          </w:tcPr>
          <w:p w14:paraId="00000141" w14:textId="77777777" w:rsidR="003863BD" w:rsidRDefault="00B75D3B" w:rsidP="009C2155">
            <w:pPr>
              <w:spacing w:after="0" w:line="276" w:lineRule="auto"/>
            </w:pPr>
            <w:r>
              <w:t>Including, not limited to:</w:t>
            </w:r>
          </w:p>
          <w:p w14:paraId="00000142"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t xml:space="preserve">Data interpretation and statistical analysis </w:t>
            </w:r>
          </w:p>
          <w:p w14:paraId="00000143"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00000144"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Final review of drafted manuscript(s)</w:t>
            </w:r>
          </w:p>
        </w:tc>
      </w:tr>
    </w:tbl>
    <w:p w14:paraId="00000145" w14:textId="77777777" w:rsidR="003863BD" w:rsidRDefault="003863BD" w:rsidP="009C2155">
      <w:pPr>
        <w:spacing w:after="0" w:line="276" w:lineRule="auto"/>
        <w:rPr>
          <w:b/>
        </w:rPr>
      </w:pPr>
    </w:p>
    <w:tbl>
      <w:tblPr>
        <w:tblStyle w:val="afc"/>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3A758F36" w14:textId="77777777" w:rsidTr="004804C0">
        <w:tc>
          <w:tcPr>
            <w:tcW w:w="1980" w:type="dxa"/>
          </w:tcPr>
          <w:p w14:paraId="00000146" w14:textId="77777777" w:rsidR="003863BD" w:rsidRDefault="00B75D3B" w:rsidP="009C2155">
            <w:pPr>
              <w:spacing w:after="0" w:line="276" w:lineRule="auto"/>
              <w:rPr>
                <w:b/>
              </w:rPr>
            </w:pPr>
            <w:r>
              <w:rPr>
                <w:b/>
              </w:rPr>
              <w:t>Name</w:t>
            </w:r>
          </w:p>
        </w:tc>
        <w:tc>
          <w:tcPr>
            <w:tcW w:w="7982" w:type="dxa"/>
          </w:tcPr>
          <w:p w14:paraId="00000147" w14:textId="77777777" w:rsidR="003863BD" w:rsidRDefault="00B75D3B" w:rsidP="009C2155">
            <w:pPr>
              <w:spacing w:after="0" w:line="276" w:lineRule="auto"/>
              <w:rPr>
                <w:b/>
              </w:rPr>
            </w:pPr>
            <w:r>
              <w:t xml:space="preserve">Dr David Young </w:t>
            </w:r>
          </w:p>
        </w:tc>
      </w:tr>
      <w:tr w:rsidR="003863BD" w14:paraId="4B03D685" w14:textId="77777777" w:rsidTr="004804C0">
        <w:tc>
          <w:tcPr>
            <w:tcW w:w="1980" w:type="dxa"/>
          </w:tcPr>
          <w:p w14:paraId="00000148" w14:textId="77777777" w:rsidR="003863BD" w:rsidRDefault="00B75D3B" w:rsidP="009C2155">
            <w:pPr>
              <w:spacing w:after="0" w:line="276" w:lineRule="auto"/>
              <w:rPr>
                <w:b/>
              </w:rPr>
            </w:pPr>
            <w:r>
              <w:rPr>
                <w:b/>
              </w:rPr>
              <w:t>Role(s)</w:t>
            </w:r>
          </w:p>
        </w:tc>
        <w:tc>
          <w:tcPr>
            <w:tcW w:w="7982" w:type="dxa"/>
          </w:tcPr>
          <w:p w14:paraId="00000149" w14:textId="77777777" w:rsidR="003863BD" w:rsidRDefault="00B75D3B" w:rsidP="009C2155">
            <w:pPr>
              <w:spacing w:after="0" w:line="276" w:lineRule="auto"/>
            </w:pPr>
            <w:r>
              <w:t>Senior statistician</w:t>
            </w:r>
          </w:p>
        </w:tc>
      </w:tr>
      <w:tr w:rsidR="003863BD" w14:paraId="6D49863A" w14:textId="77777777" w:rsidTr="004804C0">
        <w:tc>
          <w:tcPr>
            <w:tcW w:w="1980" w:type="dxa"/>
          </w:tcPr>
          <w:p w14:paraId="0000014A" w14:textId="77777777" w:rsidR="003863BD" w:rsidRDefault="00B75D3B" w:rsidP="009C2155">
            <w:pPr>
              <w:spacing w:after="0" w:line="276" w:lineRule="auto"/>
              <w:rPr>
                <w:b/>
              </w:rPr>
            </w:pPr>
            <w:r>
              <w:rPr>
                <w:b/>
              </w:rPr>
              <w:t>Responsibilities</w:t>
            </w:r>
          </w:p>
        </w:tc>
        <w:tc>
          <w:tcPr>
            <w:tcW w:w="7982" w:type="dxa"/>
          </w:tcPr>
          <w:p w14:paraId="0000014B" w14:textId="77777777" w:rsidR="003863BD" w:rsidRDefault="00B75D3B" w:rsidP="009C2155">
            <w:pPr>
              <w:spacing w:after="0" w:line="276" w:lineRule="auto"/>
            </w:pPr>
            <w:r>
              <w:t>Including, not limited to:</w:t>
            </w:r>
          </w:p>
          <w:p w14:paraId="0000014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and statistical plan. </w:t>
            </w:r>
          </w:p>
          <w:p w14:paraId="0000014D"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Oversight of data interpretation and statistical analysis</w:t>
            </w:r>
          </w:p>
        </w:tc>
      </w:tr>
    </w:tbl>
    <w:p w14:paraId="0000014E" w14:textId="77777777" w:rsidR="003863BD" w:rsidRDefault="003863BD" w:rsidP="009C2155">
      <w:pPr>
        <w:spacing w:line="276" w:lineRule="auto"/>
        <w:rPr>
          <w:b/>
        </w:rPr>
      </w:pPr>
    </w:p>
    <w:p w14:paraId="0000015A" w14:textId="77777777" w:rsidR="003863BD" w:rsidRDefault="003863BD" w:rsidP="009C2155">
      <w:pPr>
        <w:pBdr>
          <w:top w:val="nil"/>
          <w:left w:val="nil"/>
          <w:bottom w:val="nil"/>
          <w:right w:val="nil"/>
          <w:between w:val="nil"/>
        </w:pBdr>
        <w:tabs>
          <w:tab w:val="left" w:pos="817"/>
          <w:tab w:val="left" w:pos="9603"/>
        </w:tabs>
        <w:spacing w:after="0" w:line="276" w:lineRule="auto"/>
        <w:rPr>
          <w:color w:val="0000FF"/>
        </w:rPr>
      </w:pPr>
    </w:p>
    <w:p w14:paraId="0000015B"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p w14:paraId="0000015C" w14:textId="77777777" w:rsidR="003863BD" w:rsidRDefault="00B75D3B" w:rsidP="009C2155">
      <w:pPr>
        <w:spacing w:after="0" w:line="276" w:lineRule="auto"/>
        <w:rPr>
          <w:b/>
          <w:color w:val="0000FF"/>
        </w:rPr>
      </w:pPr>
      <w:r>
        <w:br w:type="page"/>
      </w:r>
    </w:p>
    <w:p w14:paraId="0000015D" w14:textId="77777777" w:rsidR="003863BD" w:rsidRDefault="00B75D3B" w:rsidP="009C2155">
      <w:pPr>
        <w:pBdr>
          <w:top w:val="nil"/>
          <w:left w:val="nil"/>
          <w:bottom w:val="nil"/>
          <w:right w:val="nil"/>
          <w:between w:val="nil"/>
        </w:pBdr>
        <w:tabs>
          <w:tab w:val="left" w:pos="817"/>
          <w:tab w:val="left" w:pos="9603"/>
        </w:tabs>
        <w:spacing w:line="276" w:lineRule="auto"/>
        <w:rPr>
          <w:b/>
          <w:color w:val="000000"/>
        </w:rPr>
      </w:pPr>
      <w:r>
        <w:rPr>
          <w:b/>
          <w:color w:val="000000"/>
        </w:rPr>
        <w:lastRenderedPageBreak/>
        <w:t>PROTOCOL CONTRIBUTORS</w:t>
      </w:r>
    </w:p>
    <w:p w14:paraId="00000163"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d"/>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38AF5E13" w14:textId="77777777">
        <w:tc>
          <w:tcPr>
            <w:tcW w:w="1271" w:type="dxa"/>
          </w:tcPr>
          <w:p w14:paraId="00000164" w14:textId="77777777" w:rsidR="003863BD" w:rsidRDefault="00B75D3B" w:rsidP="009C2155">
            <w:pPr>
              <w:spacing w:line="276" w:lineRule="auto"/>
              <w:rPr>
                <w:b/>
              </w:rPr>
            </w:pPr>
            <w:r>
              <w:rPr>
                <w:b/>
              </w:rPr>
              <w:t>Name</w:t>
            </w:r>
          </w:p>
        </w:tc>
        <w:tc>
          <w:tcPr>
            <w:tcW w:w="8691" w:type="dxa"/>
          </w:tcPr>
          <w:p w14:paraId="00000165" w14:textId="77777777" w:rsidR="003863BD" w:rsidRDefault="00B75D3B" w:rsidP="009C2155">
            <w:pPr>
              <w:spacing w:line="276" w:lineRule="auto"/>
              <w:rPr>
                <w:b/>
              </w:rPr>
            </w:pPr>
            <w:r>
              <w:t>Miss Lucy Li</w:t>
            </w:r>
          </w:p>
        </w:tc>
      </w:tr>
      <w:tr w:rsidR="003863BD" w14:paraId="3AB8D43F" w14:textId="77777777">
        <w:tc>
          <w:tcPr>
            <w:tcW w:w="1271" w:type="dxa"/>
          </w:tcPr>
          <w:p w14:paraId="00000166" w14:textId="77777777" w:rsidR="003863BD" w:rsidRDefault="00B75D3B" w:rsidP="009C2155">
            <w:pPr>
              <w:spacing w:line="276" w:lineRule="auto"/>
              <w:rPr>
                <w:b/>
              </w:rPr>
            </w:pPr>
            <w:r>
              <w:rPr>
                <w:b/>
              </w:rPr>
              <w:t>Position</w:t>
            </w:r>
          </w:p>
        </w:tc>
        <w:tc>
          <w:tcPr>
            <w:tcW w:w="8691" w:type="dxa"/>
          </w:tcPr>
          <w:p w14:paraId="00000167" w14:textId="77777777" w:rsidR="003863BD" w:rsidRDefault="00B75D3B" w:rsidP="009C2155">
            <w:pPr>
              <w:spacing w:line="276" w:lineRule="auto"/>
            </w:pPr>
            <w:r>
              <w:t>Otolaryngology Registrar, West of Scotland Deanery</w:t>
            </w:r>
          </w:p>
        </w:tc>
      </w:tr>
      <w:tr w:rsidR="003863BD" w14:paraId="5FB34A74" w14:textId="77777777">
        <w:tc>
          <w:tcPr>
            <w:tcW w:w="1271" w:type="dxa"/>
          </w:tcPr>
          <w:p w14:paraId="00000168" w14:textId="77777777" w:rsidR="003863BD" w:rsidRDefault="00B75D3B" w:rsidP="009C2155">
            <w:pPr>
              <w:spacing w:line="276" w:lineRule="auto"/>
              <w:rPr>
                <w:b/>
              </w:rPr>
            </w:pPr>
            <w:r>
              <w:rPr>
                <w:b/>
              </w:rPr>
              <w:t>Email</w:t>
            </w:r>
          </w:p>
        </w:tc>
        <w:tc>
          <w:tcPr>
            <w:tcW w:w="8691" w:type="dxa"/>
          </w:tcPr>
          <w:p w14:paraId="00000169" w14:textId="77777777" w:rsidR="003863BD" w:rsidRDefault="00B75D3B" w:rsidP="009C2155">
            <w:pPr>
              <w:spacing w:line="276" w:lineRule="auto"/>
            </w:pPr>
            <w:proofErr w:type="spellStart"/>
            <w:r>
              <w:t>Lucy.li@nhs.scot</w:t>
            </w:r>
            <w:proofErr w:type="spellEnd"/>
          </w:p>
        </w:tc>
      </w:tr>
    </w:tbl>
    <w:p w14:paraId="0000016A"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e"/>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7C3C2E9C" w14:textId="77777777">
        <w:tc>
          <w:tcPr>
            <w:tcW w:w="1271" w:type="dxa"/>
          </w:tcPr>
          <w:p w14:paraId="0000016B" w14:textId="77777777" w:rsidR="003863BD" w:rsidRDefault="00B75D3B" w:rsidP="009C2155">
            <w:pPr>
              <w:spacing w:line="276" w:lineRule="auto"/>
              <w:rPr>
                <w:b/>
              </w:rPr>
            </w:pPr>
            <w:r>
              <w:rPr>
                <w:b/>
              </w:rPr>
              <w:t>Name</w:t>
            </w:r>
          </w:p>
        </w:tc>
        <w:tc>
          <w:tcPr>
            <w:tcW w:w="8691" w:type="dxa"/>
          </w:tcPr>
          <w:p w14:paraId="0000016C" w14:textId="77777777" w:rsidR="003863BD" w:rsidRDefault="00B75D3B" w:rsidP="009C2155">
            <w:pPr>
              <w:spacing w:line="276" w:lineRule="auto"/>
              <w:rPr>
                <w:b/>
              </w:rPr>
            </w:pPr>
            <w:r>
              <w:t>Mr Andrew Williamson</w:t>
            </w:r>
          </w:p>
        </w:tc>
      </w:tr>
      <w:tr w:rsidR="003863BD" w14:paraId="2BD51B26" w14:textId="77777777">
        <w:tc>
          <w:tcPr>
            <w:tcW w:w="1271" w:type="dxa"/>
          </w:tcPr>
          <w:p w14:paraId="0000016D" w14:textId="77777777" w:rsidR="003863BD" w:rsidRDefault="00B75D3B" w:rsidP="009C2155">
            <w:pPr>
              <w:spacing w:line="276" w:lineRule="auto"/>
              <w:rPr>
                <w:b/>
              </w:rPr>
            </w:pPr>
            <w:r>
              <w:rPr>
                <w:b/>
              </w:rPr>
              <w:t>Position</w:t>
            </w:r>
          </w:p>
        </w:tc>
        <w:tc>
          <w:tcPr>
            <w:tcW w:w="8691" w:type="dxa"/>
          </w:tcPr>
          <w:p w14:paraId="0000016E" w14:textId="77777777" w:rsidR="003863BD" w:rsidRDefault="00B75D3B" w:rsidP="009C2155">
            <w:pPr>
              <w:spacing w:line="276" w:lineRule="auto"/>
            </w:pPr>
            <w:r>
              <w:t>Head and Neck Research Fellow</w:t>
            </w:r>
          </w:p>
          <w:p w14:paraId="0000016F" w14:textId="77777777" w:rsidR="003863BD" w:rsidRDefault="00B75D3B" w:rsidP="009C2155">
            <w:pPr>
              <w:spacing w:line="276" w:lineRule="auto"/>
            </w:pPr>
            <w:r>
              <w:t>Otolaryngology Registrar, The Royal Marsden Hospital</w:t>
            </w:r>
          </w:p>
        </w:tc>
      </w:tr>
      <w:tr w:rsidR="003863BD" w14:paraId="297F39AD" w14:textId="77777777">
        <w:tc>
          <w:tcPr>
            <w:tcW w:w="1271" w:type="dxa"/>
          </w:tcPr>
          <w:p w14:paraId="00000170" w14:textId="77777777" w:rsidR="003863BD" w:rsidRDefault="00B75D3B" w:rsidP="009C2155">
            <w:pPr>
              <w:spacing w:line="276" w:lineRule="auto"/>
              <w:rPr>
                <w:b/>
              </w:rPr>
            </w:pPr>
            <w:r>
              <w:rPr>
                <w:b/>
              </w:rPr>
              <w:t>Email</w:t>
            </w:r>
          </w:p>
        </w:tc>
        <w:tc>
          <w:tcPr>
            <w:tcW w:w="8691" w:type="dxa"/>
          </w:tcPr>
          <w:p w14:paraId="00000171" w14:textId="77777777" w:rsidR="003863BD" w:rsidRDefault="00B75D3B" w:rsidP="009C2155">
            <w:pPr>
              <w:spacing w:line="276" w:lineRule="auto"/>
            </w:pPr>
            <w:r>
              <w:t>Andrew.williamson2@rmh.nhs.uk</w:t>
            </w:r>
          </w:p>
        </w:tc>
      </w:tr>
    </w:tbl>
    <w:p w14:paraId="00000172"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d"/>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555F18" w14:paraId="0551E8AE" w14:textId="77777777" w:rsidTr="00AB467F">
        <w:tc>
          <w:tcPr>
            <w:tcW w:w="1271" w:type="dxa"/>
          </w:tcPr>
          <w:p w14:paraId="2ACFBDE7" w14:textId="77777777" w:rsidR="00555F18" w:rsidRDefault="00555F18" w:rsidP="00AB467F">
            <w:pPr>
              <w:spacing w:line="276" w:lineRule="auto"/>
              <w:rPr>
                <w:b/>
              </w:rPr>
            </w:pPr>
            <w:r>
              <w:rPr>
                <w:b/>
              </w:rPr>
              <w:t>Name</w:t>
            </w:r>
          </w:p>
        </w:tc>
        <w:tc>
          <w:tcPr>
            <w:tcW w:w="8691" w:type="dxa"/>
          </w:tcPr>
          <w:p w14:paraId="7EB51E22" w14:textId="7984666D" w:rsidR="00555F18" w:rsidRDefault="00555F18" w:rsidP="00AB467F">
            <w:pPr>
              <w:spacing w:line="276" w:lineRule="auto"/>
              <w:rPr>
                <w:b/>
              </w:rPr>
            </w:pPr>
            <w:r>
              <w:t>Miss Ying Ki Lee</w:t>
            </w:r>
          </w:p>
        </w:tc>
      </w:tr>
      <w:tr w:rsidR="00555F18" w14:paraId="21EB130F" w14:textId="77777777" w:rsidTr="00AB467F">
        <w:tc>
          <w:tcPr>
            <w:tcW w:w="1271" w:type="dxa"/>
          </w:tcPr>
          <w:p w14:paraId="32580519" w14:textId="77777777" w:rsidR="00555F18" w:rsidRDefault="00555F18" w:rsidP="00AB467F">
            <w:pPr>
              <w:spacing w:line="276" w:lineRule="auto"/>
              <w:rPr>
                <w:b/>
              </w:rPr>
            </w:pPr>
            <w:r>
              <w:rPr>
                <w:b/>
              </w:rPr>
              <w:t>Position</w:t>
            </w:r>
          </w:p>
        </w:tc>
        <w:tc>
          <w:tcPr>
            <w:tcW w:w="8691" w:type="dxa"/>
          </w:tcPr>
          <w:p w14:paraId="75C85829" w14:textId="77777777" w:rsidR="00555F18" w:rsidRDefault="00555F18" w:rsidP="00AB467F">
            <w:pPr>
              <w:spacing w:line="276" w:lineRule="auto"/>
            </w:pPr>
            <w:r>
              <w:t>Otolaryngology Registrar, West of Scotland Deanery</w:t>
            </w:r>
          </w:p>
        </w:tc>
      </w:tr>
      <w:tr w:rsidR="00555F18" w14:paraId="0A6FC3D0" w14:textId="77777777" w:rsidTr="00AB467F">
        <w:tc>
          <w:tcPr>
            <w:tcW w:w="1271" w:type="dxa"/>
          </w:tcPr>
          <w:p w14:paraId="5246EB28" w14:textId="77777777" w:rsidR="00555F18" w:rsidRDefault="00555F18" w:rsidP="00AB467F">
            <w:pPr>
              <w:spacing w:line="276" w:lineRule="auto"/>
              <w:rPr>
                <w:b/>
              </w:rPr>
            </w:pPr>
            <w:r>
              <w:rPr>
                <w:b/>
              </w:rPr>
              <w:t>Email</w:t>
            </w:r>
          </w:p>
        </w:tc>
        <w:tc>
          <w:tcPr>
            <w:tcW w:w="8691" w:type="dxa"/>
          </w:tcPr>
          <w:p w14:paraId="05B84D07" w14:textId="18852D42" w:rsidR="00555F18" w:rsidRDefault="00555F18" w:rsidP="00AB467F">
            <w:pPr>
              <w:spacing w:line="276" w:lineRule="auto"/>
            </w:pPr>
            <w:proofErr w:type="spellStart"/>
            <w:r>
              <w:t>Yingki.lee@nhs.scot</w:t>
            </w:r>
            <w:proofErr w:type="spellEnd"/>
          </w:p>
        </w:tc>
      </w:tr>
    </w:tbl>
    <w:p w14:paraId="7F62ED3E" w14:textId="77777777" w:rsidR="00555F18" w:rsidRDefault="00555F18" w:rsidP="009C2155">
      <w:pPr>
        <w:pBdr>
          <w:top w:val="nil"/>
          <w:left w:val="nil"/>
          <w:bottom w:val="nil"/>
          <w:right w:val="nil"/>
          <w:between w:val="nil"/>
        </w:pBdr>
        <w:tabs>
          <w:tab w:val="left" w:pos="817"/>
          <w:tab w:val="left" w:pos="9603"/>
        </w:tabs>
        <w:spacing w:line="276" w:lineRule="auto"/>
        <w:rPr>
          <w:color w:val="0000FF"/>
        </w:rPr>
      </w:pPr>
    </w:p>
    <w:tbl>
      <w:tblPr>
        <w:tblStyle w:val="aff"/>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10D47685" w14:textId="77777777">
        <w:tc>
          <w:tcPr>
            <w:tcW w:w="1271" w:type="dxa"/>
          </w:tcPr>
          <w:p w14:paraId="00000173" w14:textId="77777777" w:rsidR="003863BD" w:rsidRDefault="00B75D3B" w:rsidP="009C2155">
            <w:pPr>
              <w:spacing w:line="276" w:lineRule="auto"/>
              <w:rPr>
                <w:b/>
              </w:rPr>
            </w:pPr>
            <w:r>
              <w:rPr>
                <w:b/>
              </w:rPr>
              <w:t>Name</w:t>
            </w:r>
          </w:p>
        </w:tc>
        <w:tc>
          <w:tcPr>
            <w:tcW w:w="8691" w:type="dxa"/>
          </w:tcPr>
          <w:p w14:paraId="00000174" w14:textId="77777777" w:rsidR="003863BD" w:rsidRDefault="00B75D3B" w:rsidP="009C2155">
            <w:pPr>
              <w:spacing w:line="276" w:lineRule="auto"/>
              <w:rPr>
                <w:b/>
              </w:rPr>
            </w:pPr>
            <w:r>
              <w:t>Professor Catriona Douglas</w:t>
            </w:r>
          </w:p>
        </w:tc>
      </w:tr>
      <w:tr w:rsidR="003863BD" w14:paraId="41D38988" w14:textId="77777777">
        <w:tc>
          <w:tcPr>
            <w:tcW w:w="1271" w:type="dxa"/>
          </w:tcPr>
          <w:p w14:paraId="00000175" w14:textId="77777777" w:rsidR="003863BD" w:rsidRDefault="00B75D3B" w:rsidP="009C2155">
            <w:pPr>
              <w:spacing w:line="276" w:lineRule="auto"/>
              <w:rPr>
                <w:b/>
              </w:rPr>
            </w:pPr>
            <w:r>
              <w:rPr>
                <w:b/>
              </w:rPr>
              <w:t>Position</w:t>
            </w:r>
          </w:p>
        </w:tc>
        <w:tc>
          <w:tcPr>
            <w:tcW w:w="8691" w:type="dxa"/>
          </w:tcPr>
          <w:p w14:paraId="00000176" w14:textId="77777777" w:rsidR="003863BD" w:rsidRDefault="00B75D3B" w:rsidP="009C2155">
            <w:pPr>
              <w:spacing w:line="276" w:lineRule="auto"/>
            </w:pPr>
            <w:r>
              <w:t>Consultant Head and Neck Surgeon</w:t>
            </w:r>
          </w:p>
        </w:tc>
      </w:tr>
      <w:tr w:rsidR="003863BD" w14:paraId="6B500F9A" w14:textId="77777777">
        <w:tc>
          <w:tcPr>
            <w:tcW w:w="1271" w:type="dxa"/>
          </w:tcPr>
          <w:p w14:paraId="00000177" w14:textId="77777777" w:rsidR="003863BD" w:rsidRDefault="00B75D3B" w:rsidP="009C2155">
            <w:pPr>
              <w:spacing w:line="276" w:lineRule="auto"/>
              <w:rPr>
                <w:b/>
              </w:rPr>
            </w:pPr>
            <w:r>
              <w:rPr>
                <w:b/>
              </w:rPr>
              <w:t>Email</w:t>
            </w:r>
          </w:p>
        </w:tc>
        <w:tc>
          <w:tcPr>
            <w:tcW w:w="8691" w:type="dxa"/>
          </w:tcPr>
          <w:p w14:paraId="00000178" w14:textId="77777777" w:rsidR="003863BD" w:rsidRDefault="00B75D3B" w:rsidP="009C2155">
            <w:pPr>
              <w:spacing w:line="276" w:lineRule="auto"/>
            </w:pPr>
            <w:r>
              <w:t>Catriona.douglas@ggc.scot.nhs.uk</w:t>
            </w:r>
          </w:p>
        </w:tc>
      </w:tr>
    </w:tbl>
    <w:p w14:paraId="00000179"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f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7973880B" w14:textId="77777777">
        <w:tc>
          <w:tcPr>
            <w:tcW w:w="1271" w:type="dxa"/>
          </w:tcPr>
          <w:p w14:paraId="0000017A" w14:textId="77777777" w:rsidR="003863BD" w:rsidRDefault="00B75D3B" w:rsidP="009C2155">
            <w:pPr>
              <w:spacing w:line="276" w:lineRule="auto"/>
              <w:rPr>
                <w:b/>
              </w:rPr>
            </w:pPr>
            <w:r>
              <w:rPr>
                <w:b/>
              </w:rPr>
              <w:t>Name</w:t>
            </w:r>
          </w:p>
        </w:tc>
        <w:tc>
          <w:tcPr>
            <w:tcW w:w="8691" w:type="dxa"/>
          </w:tcPr>
          <w:p w14:paraId="0000017B" w14:textId="77777777" w:rsidR="003863BD" w:rsidRDefault="00B75D3B" w:rsidP="009C2155">
            <w:pPr>
              <w:spacing w:line="276" w:lineRule="auto"/>
              <w:rPr>
                <w:b/>
              </w:rPr>
            </w:pPr>
            <w:r>
              <w:t>Mr James O’Hara</w:t>
            </w:r>
          </w:p>
        </w:tc>
      </w:tr>
      <w:tr w:rsidR="003863BD" w14:paraId="60370CFF" w14:textId="77777777">
        <w:tc>
          <w:tcPr>
            <w:tcW w:w="1271" w:type="dxa"/>
          </w:tcPr>
          <w:p w14:paraId="0000017C" w14:textId="77777777" w:rsidR="003863BD" w:rsidRDefault="00B75D3B" w:rsidP="009C2155">
            <w:pPr>
              <w:spacing w:line="276" w:lineRule="auto"/>
              <w:rPr>
                <w:b/>
              </w:rPr>
            </w:pPr>
            <w:r>
              <w:rPr>
                <w:b/>
              </w:rPr>
              <w:t>Position</w:t>
            </w:r>
          </w:p>
        </w:tc>
        <w:tc>
          <w:tcPr>
            <w:tcW w:w="8691" w:type="dxa"/>
          </w:tcPr>
          <w:p w14:paraId="0000017D" w14:textId="77777777" w:rsidR="003863BD" w:rsidRDefault="00B75D3B" w:rsidP="009C2155">
            <w:pPr>
              <w:spacing w:line="276" w:lineRule="auto"/>
            </w:pPr>
            <w:r>
              <w:t>Consultant Head and Neck Surgeon</w:t>
            </w:r>
          </w:p>
        </w:tc>
      </w:tr>
      <w:tr w:rsidR="003863BD" w14:paraId="3AFA8E58" w14:textId="77777777">
        <w:tc>
          <w:tcPr>
            <w:tcW w:w="1271" w:type="dxa"/>
          </w:tcPr>
          <w:p w14:paraId="0000017E" w14:textId="77777777" w:rsidR="003863BD" w:rsidRDefault="00B75D3B" w:rsidP="009C2155">
            <w:pPr>
              <w:spacing w:line="276" w:lineRule="auto"/>
              <w:rPr>
                <w:b/>
              </w:rPr>
            </w:pPr>
            <w:r>
              <w:rPr>
                <w:b/>
              </w:rPr>
              <w:t>Email</w:t>
            </w:r>
          </w:p>
        </w:tc>
        <w:tc>
          <w:tcPr>
            <w:tcW w:w="8691" w:type="dxa"/>
          </w:tcPr>
          <w:p w14:paraId="0000017F" w14:textId="77777777" w:rsidR="003863BD" w:rsidRDefault="00B75D3B" w:rsidP="009C2155">
            <w:pPr>
              <w:spacing w:line="276" w:lineRule="auto"/>
            </w:pPr>
            <w:r>
              <w:t>James.o’hara@newcastle.ac.uk</w:t>
            </w:r>
          </w:p>
        </w:tc>
      </w:tr>
    </w:tbl>
    <w:p w14:paraId="00000181" w14:textId="77777777" w:rsidR="003863BD" w:rsidRDefault="003863BD" w:rsidP="00E3123B">
      <w:pPr>
        <w:pBdr>
          <w:top w:val="nil"/>
          <w:left w:val="nil"/>
          <w:bottom w:val="nil"/>
          <w:right w:val="nil"/>
          <w:between w:val="nil"/>
        </w:pBdr>
        <w:tabs>
          <w:tab w:val="left" w:pos="817"/>
          <w:tab w:val="left" w:pos="9603"/>
        </w:tabs>
        <w:spacing w:line="276" w:lineRule="auto"/>
        <w:rPr>
          <w:color w:val="0000FF"/>
        </w:rPr>
      </w:pPr>
    </w:p>
    <w:tbl>
      <w:tblPr>
        <w:tblStyle w:val="aff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7229"/>
      </w:tblGrid>
      <w:tr w:rsidR="003863BD" w14:paraId="39339B8A" w14:textId="77777777" w:rsidTr="004804C0">
        <w:trPr>
          <w:trHeight w:val="138"/>
        </w:trPr>
        <w:tc>
          <w:tcPr>
            <w:tcW w:w="2689" w:type="dxa"/>
          </w:tcPr>
          <w:p w14:paraId="0000018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rPr>
                <w:b/>
              </w:rPr>
              <w:t>KEY WORDS:</w:t>
            </w:r>
          </w:p>
        </w:tc>
        <w:tc>
          <w:tcPr>
            <w:tcW w:w="7229" w:type="dxa"/>
          </w:tcPr>
          <w:p w14:paraId="00000184" w14:textId="0D920090" w:rsidR="003863BD" w:rsidRPr="00180404"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00"/>
              </w:rPr>
            </w:pPr>
            <w:r>
              <w:rPr>
                <w:color w:val="000000"/>
              </w:rPr>
              <w:t>Tonsillectomy, Haemorrhage, Complication</w:t>
            </w:r>
          </w:p>
        </w:tc>
      </w:tr>
    </w:tbl>
    <w:p w14:paraId="00000185" w14:textId="77777777" w:rsidR="003863BD" w:rsidRDefault="003863BD" w:rsidP="009C2155">
      <w:pPr>
        <w:spacing w:line="276" w:lineRule="auto"/>
      </w:pPr>
    </w:p>
    <w:p w14:paraId="00000186" w14:textId="77777777" w:rsidR="003863BD" w:rsidRDefault="003863BD" w:rsidP="009C2155">
      <w:pPr>
        <w:spacing w:line="276" w:lineRule="auto"/>
      </w:pPr>
    </w:p>
    <w:p w14:paraId="00000187" w14:textId="77777777" w:rsidR="003863BD" w:rsidRDefault="003863BD" w:rsidP="009C2155">
      <w:pPr>
        <w:spacing w:line="276" w:lineRule="auto"/>
      </w:pPr>
    </w:p>
    <w:p w14:paraId="00000188" w14:textId="77777777" w:rsidR="003863BD" w:rsidRDefault="003863BD" w:rsidP="009C2155">
      <w:pPr>
        <w:spacing w:line="276" w:lineRule="auto"/>
      </w:pPr>
    </w:p>
    <w:p w14:paraId="161F6410" w14:textId="77777777" w:rsidR="009C2155" w:rsidRDefault="009C2155" w:rsidP="009C2155">
      <w:pPr>
        <w:spacing w:line="276" w:lineRule="auto"/>
        <w:rPr>
          <w:b/>
          <w:bCs/>
          <w:color w:val="000000"/>
        </w:rPr>
      </w:pPr>
      <w:r>
        <w:rPr>
          <w:color w:val="000000"/>
        </w:rPr>
        <w:br w:type="page"/>
      </w:r>
    </w:p>
    <w:p w14:paraId="00000189" w14:textId="1A4CF9FF"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STUDY FLOW CHART</w:t>
      </w:r>
    </w:p>
    <w:p w14:paraId="0000018E"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highlight w:val="white"/>
        </w:rPr>
      </w:pPr>
    </w:p>
    <w:p w14:paraId="00000190" w14:textId="2ED94F09"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color w:val="000000"/>
          <w:highlight w:val="white"/>
        </w:rPr>
        <w:t>Figure 1: Study flow chart</w:t>
      </w:r>
      <w:r>
        <w:tab/>
      </w:r>
    </w:p>
    <w:p w14:paraId="00000191" w14:textId="0F38F553" w:rsidR="003863BD" w:rsidRDefault="00270382"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r>
        <w:t>Upon study enrolment</w:t>
      </w:r>
      <w:r w:rsidR="00B75D3B">
        <w:t xml:space="preserve">, </w:t>
      </w:r>
      <w:r>
        <w:t>all participating centres will</w:t>
      </w:r>
      <w:r w:rsidR="00DB64B4">
        <w:t xml:space="preserve"> receive a questionnaire designed to gather information on patient referral pathways and the pathways through which patients with post tonsillectomy bleeding present to the hospital</w:t>
      </w:r>
      <w:r w:rsidR="009C2155">
        <w:t xml:space="preserve"> (Appendix 1)</w:t>
      </w:r>
      <w:r w:rsidR="00B75D3B">
        <w:t>.</w:t>
      </w:r>
    </w:p>
    <w:p w14:paraId="00000192"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193" w14:textId="77777777" w:rsidR="003863BD" w:rsidRDefault="001C4040"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center"/>
        <w:sectPr w:rsidR="003863BD" w:rsidSect="00FE07BC">
          <w:headerReference w:type="even" r:id="rId16"/>
          <w:headerReference w:type="default" r:id="rId17"/>
          <w:footerReference w:type="even" r:id="rId18"/>
          <w:footerReference w:type="default" r:id="rId19"/>
          <w:headerReference w:type="first" r:id="rId20"/>
          <w:footerReference w:type="first" r:id="rId21"/>
          <w:pgSz w:w="11900" w:h="16840"/>
          <w:pgMar w:top="1985" w:right="964" w:bottom="1134" w:left="964" w:header="708" w:footer="0" w:gutter="0"/>
          <w:pgNumType w:fmt="lowerRoman" w:start="1"/>
          <w:cols w:space="720"/>
          <w:titlePg/>
        </w:sectPr>
      </w:pPr>
      <w:sdt>
        <w:sdtPr>
          <w:tag w:val="goog_rdk_12"/>
          <w:id w:val="922694235"/>
        </w:sdtPr>
        <w:sdtEndPr/>
        <w:sdtContent/>
      </w:sdt>
      <w:sdt>
        <w:sdtPr>
          <w:tag w:val="goog_rdk_13"/>
          <w:id w:val="396331937"/>
        </w:sdtPr>
        <w:sdtEndPr/>
        <w:sdtContent/>
      </w:sdt>
      <w:r w:rsidR="00B75D3B">
        <w:t xml:space="preserve">     </w:t>
      </w:r>
      <w:sdt>
        <w:sdtPr>
          <w:tag w:val="goog_rdk_14"/>
          <w:id w:val="-249425045"/>
        </w:sdtPr>
        <w:sdtEndPr/>
        <w:sdtContent/>
      </w:sdt>
      <w:r w:rsidR="00B75D3B">
        <w:rPr>
          <w:noProof/>
          <w:lang w:eastAsia="en-GB"/>
        </w:rPr>
        <mc:AlternateContent>
          <mc:Choice Requires="wpg">
            <w:drawing>
              <wp:inline distT="0" distB="0" distL="0" distR="0" wp14:anchorId="2FC29993" wp14:editId="1B6FDC3E">
                <wp:extent cx="5298123" cy="7048982"/>
                <wp:effectExtent l="0" t="0" r="23495" b="12700"/>
                <wp:docPr id="19" name="Group 19"/>
                <wp:cNvGraphicFramePr/>
                <a:graphic xmlns:a="http://schemas.openxmlformats.org/drawingml/2006/main">
                  <a:graphicData uri="http://schemas.microsoft.com/office/word/2010/wordprocessingGroup">
                    <wpg:wgp>
                      <wpg:cNvGrpSpPr/>
                      <wpg:grpSpPr>
                        <a:xfrm>
                          <a:off x="0" y="0"/>
                          <a:ext cx="5298123" cy="7048982"/>
                          <a:chOff x="2601700" y="222625"/>
                          <a:chExt cx="5402625" cy="7084050"/>
                        </a:xfrm>
                      </wpg:grpSpPr>
                      <wpg:grpSp>
                        <wpg:cNvPr id="1" name="Group 1"/>
                        <wpg:cNvGrpSpPr/>
                        <wpg:grpSpPr>
                          <a:xfrm>
                            <a:off x="2660751" y="255509"/>
                            <a:ext cx="5334311" cy="7048982"/>
                            <a:chOff x="-42911" y="0"/>
                            <a:chExt cx="6325336" cy="7249025"/>
                          </a:xfrm>
                        </wpg:grpSpPr>
                        <wps:wsp>
                          <wps:cNvPr id="2" name="Rectangle 2"/>
                          <wps:cNvSpPr/>
                          <wps:spPr>
                            <a:xfrm>
                              <a:off x="0" y="0"/>
                              <a:ext cx="6282425" cy="7249025"/>
                            </a:xfrm>
                            <a:prstGeom prst="rect">
                              <a:avLst/>
                            </a:prstGeom>
                            <a:noFill/>
                            <a:ln>
                              <a:noFill/>
                            </a:ln>
                          </wps:spPr>
                          <wps:txbx>
                            <w:txbxContent>
                              <w:p w14:paraId="25F173E1"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a:off x="-42911" y="0"/>
                              <a:ext cx="6266278" cy="7176300"/>
                              <a:chOff x="-42911" y="0"/>
                              <a:chExt cx="6266278" cy="7176300"/>
                            </a:xfrm>
                          </wpg:grpSpPr>
                          <wps:wsp>
                            <wps:cNvPr id="4" name="Rectangle 4"/>
                            <wps:cNvSpPr/>
                            <wps:spPr>
                              <a:xfrm>
                                <a:off x="0" y="0"/>
                                <a:ext cx="6180450" cy="7176300"/>
                              </a:xfrm>
                              <a:prstGeom prst="rect">
                                <a:avLst/>
                              </a:prstGeom>
                              <a:noFill/>
                              <a:ln>
                                <a:noFill/>
                              </a:ln>
                            </wps:spPr>
                            <wps:txbx>
                              <w:txbxContent>
                                <w:p w14:paraId="117C531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5" name="Rounded Rectangle 5"/>
                            <wps:cNvSpPr/>
                            <wps:spPr>
                              <a:xfrm>
                                <a:off x="42925" y="6348"/>
                                <a:ext cx="6094604" cy="842777"/>
                              </a:xfrm>
                              <a:prstGeom prst="roundRect">
                                <a:avLst>
                                  <a:gd name="adj" fmla="val 10000"/>
                                </a:avLst>
                              </a:prstGeom>
                              <a:solidFill>
                                <a:srgbClr val="4674AA"/>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6838D5BF"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6" name="Rectangle 6"/>
                            <wps:cNvSpPr/>
                            <wps:spPr>
                              <a:xfrm>
                                <a:off x="67609" y="31032"/>
                                <a:ext cx="6045236" cy="793409"/>
                              </a:xfrm>
                              <a:prstGeom prst="rect">
                                <a:avLst/>
                              </a:prstGeom>
                              <a:noFill/>
                              <a:ln>
                                <a:noFill/>
                              </a:ln>
                            </wps:spPr>
                            <wps:txbx>
                              <w:txbxContent>
                                <w:p w14:paraId="7D28F9C6" w14:textId="77777777" w:rsidR="00B45092" w:rsidRDefault="00B45092">
                                  <w:pPr>
                                    <w:spacing w:after="0" w:line="215" w:lineRule="auto"/>
                                    <w:jc w:val="center"/>
                                    <w:textDirection w:val="btLr"/>
                                  </w:pPr>
                                  <w:r>
                                    <w:rPr>
                                      <w:color w:val="000000"/>
                                      <w:sz w:val="20"/>
                                    </w:rPr>
                                    <w:t xml:space="preserve">Local investigators will prospectively identify patients for inclusion into the study through the informatic department and / or via the theatre schedule </w:t>
                                  </w:r>
                                </w:p>
                                <w:p w14:paraId="280317C5" w14:textId="77777777" w:rsidR="00B45092" w:rsidRDefault="00B45092">
                                  <w:pPr>
                                    <w:spacing w:before="70" w:after="0" w:line="215" w:lineRule="auto"/>
                                    <w:jc w:val="center"/>
                                    <w:textDirection w:val="btLr"/>
                                  </w:pPr>
                                  <w:r>
                                    <w:rPr>
                                      <w:i/>
                                      <w:color w:val="000000"/>
                                      <w:sz w:val="20"/>
                                    </w:rPr>
                                    <w:t>N.B. The local investigators will be members of the clinical care team</w:t>
                                  </w:r>
                                </w:p>
                              </w:txbxContent>
                            </wps:txbx>
                            <wps:bodyPr spcFirstLastPara="1" wrap="square" lIns="38100" tIns="38100" rIns="38100" bIns="38100" anchor="ctr" anchorCtr="0">
                              <a:noAutofit/>
                            </wps:bodyPr>
                          </wps:wsp>
                          <wps:wsp>
                            <wps:cNvPr id="7" name="Right Arrow 7"/>
                            <wps:cNvSpPr/>
                            <wps:spPr>
                              <a:xfrm rot="5400000">
                                <a:off x="2932206" y="870194"/>
                                <a:ext cx="316041" cy="379249"/>
                              </a:xfrm>
                              <a:prstGeom prst="rightArrow">
                                <a:avLst>
                                  <a:gd name="adj1" fmla="val 60000"/>
                                  <a:gd name="adj2" fmla="val 50000"/>
                                </a:avLst>
                              </a:prstGeom>
                              <a:solidFill>
                                <a:srgbClr val="487AB4"/>
                              </a:solidFill>
                              <a:ln>
                                <a:noFill/>
                              </a:ln>
                              <a:effectLst>
                                <a:outerShdw blurRad="40000" dist="20000" dir="5400000" rotWithShape="0">
                                  <a:srgbClr val="000000">
                                    <a:alpha val="37254"/>
                                  </a:srgbClr>
                                </a:outerShdw>
                              </a:effectLst>
                            </wps:spPr>
                            <wps:txbx>
                              <w:txbxContent>
                                <w:p w14:paraId="376F1BB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8" name="Rectangle 8"/>
                            <wps:cNvSpPr/>
                            <wps:spPr>
                              <a:xfrm>
                                <a:off x="2976452" y="901798"/>
                                <a:ext cx="227549" cy="221229"/>
                              </a:xfrm>
                              <a:prstGeom prst="rect">
                                <a:avLst/>
                              </a:prstGeom>
                              <a:noFill/>
                              <a:ln>
                                <a:noFill/>
                              </a:ln>
                            </wps:spPr>
                            <wps:txbx>
                              <w:txbxContent>
                                <w:p w14:paraId="65619712"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9" name="Rounded Rectangle 9"/>
                            <wps:cNvSpPr/>
                            <wps:spPr>
                              <a:xfrm>
                                <a:off x="0" y="1270514"/>
                                <a:ext cx="6180454" cy="842777"/>
                              </a:xfrm>
                              <a:prstGeom prst="roundRect">
                                <a:avLst>
                                  <a:gd name="adj" fmla="val 10000"/>
                                </a:avLst>
                              </a:prstGeom>
                              <a:solidFill>
                                <a:srgbClr val="527EB6"/>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19AEA67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0" name="Rectangle 10"/>
                            <wps:cNvSpPr/>
                            <wps:spPr>
                              <a:xfrm>
                                <a:off x="24684" y="1295198"/>
                                <a:ext cx="6131086" cy="793409"/>
                              </a:xfrm>
                              <a:prstGeom prst="rect">
                                <a:avLst/>
                              </a:prstGeom>
                              <a:noFill/>
                              <a:ln>
                                <a:noFill/>
                              </a:ln>
                            </wps:spPr>
                            <wps:txbx>
                              <w:txbxContent>
                                <w:p w14:paraId="18E653E7" w14:textId="381DBE49" w:rsidR="00B45092" w:rsidRDefault="00B45092">
                                  <w:pPr>
                                    <w:spacing w:after="0" w:line="215" w:lineRule="auto"/>
                                    <w:jc w:val="center"/>
                                    <w:textDirection w:val="btLr"/>
                                  </w:pPr>
                                  <w:r>
                                    <w:rPr>
                                      <w:color w:val="000000"/>
                                      <w:sz w:val="20"/>
                                    </w:rPr>
                                    <w:t xml:space="preserve">The patient records will be reviewed by the local team and full eligibility criteria applied. All screened patients and reasons for exclusions will be recorded. A participant information sheet will be sent out to all patients with their appointment letter for surgery. </w:t>
                                  </w:r>
                                </w:p>
                              </w:txbxContent>
                            </wps:txbx>
                            <wps:bodyPr spcFirstLastPara="1" wrap="square" lIns="38100" tIns="38100" rIns="38100" bIns="38100" anchor="ctr" anchorCtr="0">
                              <a:noAutofit/>
                            </wps:bodyPr>
                          </wps:wsp>
                          <wps:wsp>
                            <wps:cNvPr id="11" name="Right Arrow 11"/>
                            <wps:cNvSpPr/>
                            <wps:spPr>
                              <a:xfrm rot="5400000">
                                <a:off x="2932206" y="2134360"/>
                                <a:ext cx="316041" cy="379249"/>
                              </a:xfrm>
                              <a:prstGeom prst="rightArrow">
                                <a:avLst>
                                  <a:gd name="adj1" fmla="val 60000"/>
                                  <a:gd name="adj2" fmla="val 50000"/>
                                </a:avLst>
                              </a:prstGeom>
                              <a:solidFill>
                                <a:srgbClr val="5E86BB"/>
                              </a:solidFill>
                              <a:ln>
                                <a:noFill/>
                              </a:ln>
                              <a:effectLst>
                                <a:outerShdw blurRad="40000" dist="20000" dir="5400000" rotWithShape="0">
                                  <a:srgbClr val="000000">
                                    <a:alpha val="37254"/>
                                  </a:srgbClr>
                                </a:outerShdw>
                              </a:effectLst>
                            </wps:spPr>
                            <wps:txbx>
                              <w:txbxContent>
                                <w:p w14:paraId="7AFC3A0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2" name="Rectangle 12"/>
                            <wps:cNvSpPr/>
                            <wps:spPr>
                              <a:xfrm>
                                <a:off x="2976452" y="2165964"/>
                                <a:ext cx="227549" cy="221229"/>
                              </a:xfrm>
                              <a:prstGeom prst="rect">
                                <a:avLst/>
                              </a:prstGeom>
                              <a:noFill/>
                              <a:ln>
                                <a:noFill/>
                              </a:ln>
                            </wps:spPr>
                            <wps:txbx>
                              <w:txbxContent>
                                <w:p w14:paraId="1395674F"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13" name="Rounded Rectangle 13"/>
                            <wps:cNvSpPr/>
                            <wps:spPr>
                              <a:xfrm>
                                <a:off x="-42911" y="2534679"/>
                                <a:ext cx="6266278" cy="842777"/>
                              </a:xfrm>
                              <a:prstGeom prst="roundRect">
                                <a:avLst>
                                  <a:gd name="adj" fmla="val 10000"/>
                                </a:avLst>
                              </a:prstGeom>
                              <a:solidFill>
                                <a:srgbClr val="668ABD"/>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4F5451C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4" name="Rectangle 14"/>
                            <wps:cNvSpPr/>
                            <wps:spPr>
                              <a:xfrm>
                                <a:off x="-18227" y="2559363"/>
                                <a:ext cx="6216910" cy="793409"/>
                              </a:xfrm>
                              <a:prstGeom prst="rect">
                                <a:avLst/>
                              </a:prstGeom>
                              <a:noFill/>
                              <a:ln>
                                <a:noFill/>
                              </a:ln>
                            </wps:spPr>
                            <wps:txbx>
                              <w:txbxContent>
                                <w:p w14:paraId="0C552FB6" w14:textId="77777777" w:rsidR="00B45092" w:rsidRDefault="00B45092">
                                  <w:pPr>
                                    <w:spacing w:after="0" w:line="215" w:lineRule="auto"/>
                                    <w:jc w:val="center"/>
                                    <w:textDirection w:val="btLr"/>
                                  </w:pPr>
                                  <w:r>
                                    <w:rPr>
                                      <w:color w:val="000000"/>
                                      <w:sz w:val="20"/>
                                    </w:rPr>
                                    <w:t xml:space="preserve">Patients will be approached before surgery either at the pre-admission clinic or around the time of surgery by a member of the clinical team participating in the study. Patients will be given the opportunity to ask any questions. All patients will be approached in person. </w:t>
                                  </w:r>
                                </w:p>
                              </w:txbxContent>
                            </wps:txbx>
                            <wps:bodyPr spcFirstLastPara="1" wrap="square" lIns="38100" tIns="38100" rIns="38100" bIns="38100" anchor="ctr" anchorCtr="0">
                              <a:noAutofit/>
                            </wps:bodyPr>
                          </wps:wsp>
                          <wps:wsp>
                            <wps:cNvPr id="15" name="Right Arrow 15"/>
                            <wps:cNvSpPr/>
                            <wps:spPr>
                              <a:xfrm rot="5400000">
                                <a:off x="2932206" y="3398526"/>
                                <a:ext cx="316041" cy="379249"/>
                              </a:xfrm>
                              <a:prstGeom prst="rightArrow">
                                <a:avLst>
                                  <a:gd name="adj1" fmla="val 60000"/>
                                  <a:gd name="adj2" fmla="val 50000"/>
                                </a:avLst>
                              </a:prstGeom>
                              <a:solidFill>
                                <a:srgbClr val="7494C3"/>
                              </a:solidFill>
                              <a:ln>
                                <a:noFill/>
                              </a:ln>
                              <a:effectLst>
                                <a:outerShdw blurRad="40000" dist="20000" dir="5400000" rotWithShape="0">
                                  <a:srgbClr val="000000">
                                    <a:alpha val="37254"/>
                                  </a:srgbClr>
                                </a:outerShdw>
                              </a:effectLst>
                            </wps:spPr>
                            <wps:txbx>
                              <w:txbxContent>
                                <w:p w14:paraId="53D14D7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6" name="Rectangle 16"/>
                            <wps:cNvSpPr/>
                            <wps:spPr>
                              <a:xfrm>
                                <a:off x="2976452" y="3430130"/>
                                <a:ext cx="227549" cy="221229"/>
                              </a:xfrm>
                              <a:prstGeom prst="rect">
                                <a:avLst/>
                              </a:prstGeom>
                              <a:noFill/>
                              <a:ln>
                                <a:noFill/>
                              </a:ln>
                            </wps:spPr>
                            <wps:txbx>
                              <w:txbxContent>
                                <w:p w14:paraId="405DF282"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17" name="Rounded Rectangle 17"/>
                            <wps:cNvSpPr/>
                            <wps:spPr>
                              <a:xfrm>
                                <a:off x="-28654" y="3798845"/>
                                <a:ext cx="6237763" cy="842777"/>
                              </a:xfrm>
                              <a:prstGeom prst="roundRect">
                                <a:avLst>
                                  <a:gd name="adj" fmla="val 10000"/>
                                </a:avLst>
                              </a:prstGeom>
                              <a:solidFill>
                                <a:srgbClr val="7997C4"/>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3FC91C1C"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8" name="Rectangle 18"/>
                            <wps:cNvSpPr/>
                            <wps:spPr>
                              <a:xfrm>
                                <a:off x="-3970" y="3823529"/>
                                <a:ext cx="6188395" cy="793409"/>
                              </a:xfrm>
                              <a:prstGeom prst="rect">
                                <a:avLst/>
                              </a:prstGeom>
                              <a:noFill/>
                              <a:ln>
                                <a:noFill/>
                              </a:ln>
                            </wps:spPr>
                            <wps:txbx>
                              <w:txbxContent>
                                <w:p w14:paraId="618685A1" w14:textId="68CAB7D6" w:rsidR="00B45092" w:rsidRDefault="00B45092" w:rsidP="009D5C46">
                                  <w:pPr>
                                    <w:spacing w:after="0" w:line="215" w:lineRule="auto"/>
                                    <w:jc w:val="center"/>
                                    <w:textDirection w:val="btLr"/>
                                  </w:pPr>
                                  <w:r>
                                    <w:rPr>
                                      <w:color w:val="000000"/>
                                      <w:sz w:val="20"/>
                                    </w:rPr>
                                    <w:t>The patient will be asked if they have understood the participant  information sheet and if they have any questions. Full written consent will be obtained if the patient agrees to participate in the study. Patients will also be asked to complete a questionnaire on how their sore throat is impacting their quality of life (TOI-14 Tonsillectomy Outcome Inventory).</w:t>
                                  </w:r>
                                </w:p>
                              </w:txbxContent>
                            </wps:txbx>
                            <wps:bodyPr spcFirstLastPara="1" wrap="square" lIns="38100" tIns="38100" rIns="38100" bIns="38100" anchor="ctr" anchorCtr="0">
                              <a:noAutofit/>
                            </wps:bodyPr>
                          </wps:wsp>
                          <wps:wsp>
                            <wps:cNvPr id="23" name="Right Arrow 23"/>
                            <wps:cNvSpPr/>
                            <wps:spPr>
                              <a:xfrm rot="5400000">
                                <a:off x="2932206" y="4662692"/>
                                <a:ext cx="316041" cy="379249"/>
                              </a:xfrm>
                              <a:prstGeom prst="rightArrow">
                                <a:avLst>
                                  <a:gd name="adj1" fmla="val 60000"/>
                                  <a:gd name="adj2" fmla="val 50000"/>
                                </a:avLst>
                              </a:prstGeom>
                              <a:solidFill>
                                <a:srgbClr val="89A2CA"/>
                              </a:solidFill>
                              <a:ln>
                                <a:noFill/>
                              </a:ln>
                              <a:effectLst>
                                <a:outerShdw blurRad="40000" dist="20000" dir="5400000" rotWithShape="0">
                                  <a:srgbClr val="000000">
                                    <a:alpha val="37254"/>
                                  </a:srgbClr>
                                </a:outerShdw>
                              </a:effectLst>
                            </wps:spPr>
                            <wps:txbx>
                              <w:txbxContent>
                                <w:p w14:paraId="1CB95084"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2976452" y="4694296"/>
                                <a:ext cx="227549" cy="221229"/>
                              </a:xfrm>
                              <a:prstGeom prst="rect">
                                <a:avLst/>
                              </a:prstGeom>
                              <a:noFill/>
                              <a:ln>
                                <a:noFill/>
                              </a:ln>
                            </wps:spPr>
                            <wps:txbx>
                              <w:txbxContent>
                                <w:p w14:paraId="02F74AC5"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25" name="Rounded Rectangle 25"/>
                            <wps:cNvSpPr/>
                            <wps:spPr>
                              <a:xfrm>
                                <a:off x="0" y="5063011"/>
                                <a:ext cx="6180454" cy="842777"/>
                              </a:xfrm>
                              <a:prstGeom prst="roundRect">
                                <a:avLst>
                                  <a:gd name="adj" fmla="val 10000"/>
                                </a:avLst>
                              </a:prstGeom>
                              <a:solidFill>
                                <a:srgbClr val="8CA4CB"/>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39085F0A"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6" name="Rectangle 26"/>
                            <wps:cNvSpPr/>
                            <wps:spPr>
                              <a:xfrm>
                                <a:off x="24684" y="5087695"/>
                                <a:ext cx="6131086" cy="793409"/>
                              </a:xfrm>
                              <a:prstGeom prst="rect">
                                <a:avLst/>
                              </a:prstGeom>
                              <a:noFill/>
                              <a:ln>
                                <a:noFill/>
                              </a:ln>
                            </wps:spPr>
                            <wps:txbx>
                              <w:txbxContent>
                                <w:p w14:paraId="17AE25A4" w14:textId="1A2D6608" w:rsidR="00B45092" w:rsidRDefault="00B45092">
                                  <w:pPr>
                                    <w:spacing w:after="0" w:line="215" w:lineRule="auto"/>
                                    <w:jc w:val="center"/>
                                    <w:textDirection w:val="btLr"/>
                                  </w:pPr>
                                  <w:r>
                                    <w:rPr>
                                      <w:color w:val="000000"/>
                                      <w:sz w:val="20"/>
                                    </w:rPr>
                                    <w:t xml:space="preserve">Pseudo-anonymised data will be recorded into the Excel Data Tool spreadsheet in accordance with local governance guidelines. The Project Management Team will securely and confidentially combine datasets from each centre for the pooled analyses. </w:t>
                                  </w:r>
                                </w:p>
                              </w:txbxContent>
                            </wps:txbx>
                            <wps:bodyPr spcFirstLastPara="1" wrap="square" lIns="38100" tIns="38100" rIns="38100" bIns="38100" anchor="ctr" anchorCtr="0">
                              <a:noAutofit/>
                            </wps:bodyPr>
                          </wps:wsp>
                          <wps:wsp>
                            <wps:cNvPr id="27" name="Right Arrow 27"/>
                            <wps:cNvSpPr/>
                            <wps:spPr>
                              <a:xfrm rot="5400000">
                                <a:off x="2932206" y="5926858"/>
                                <a:ext cx="316041" cy="379249"/>
                              </a:xfrm>
                              <a:prstGeom prst="rightArrow">
                                <a:avLst>
                                  <a:gd name="adj1" fmla="val 60000"/>
                                  <a:gd name="adj2" fmla="val 50000"/>
                                </a:avLst>
                              </a:prstGeom>
                              <a:solidFill>
                                <a:srgbClr val="9EB2D3"/>
                              </a:solidFill>
                              <a:ln>
                                <a:noFill/>
                              </a:ln>
                              <a:effectLst>
                                <a:outerShdw blurRad="40000" dist="20000" dir="5400000" rotWithShape="0">
                                  <a:srgbClr val="000000">
                                    <a:alpha val="37254"/>
                                  </a:srgbClr>
                                </a:outerShdw>
                              </a:effectLst>
                            </wps:spPr>
                            <wps:txbx>
                              <w:txbxContent>
                                <w:p w14:paraId="08ABA4A9"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8" name="Rectangle 28"/>
                            <wps:cNvSpPr/>
                            <wps:spPr>
                              <a:xfrm>
                                <a:off x="2976452" y="5958462"/>
                                <a:ext cx="227549" cy="221229"/>
                              </a:xfrm>
                              <a:prstGeom prst="rect">
                                <a:avLst/>
                              </a:prstGeom>
                              <a:noFill/>
                              <a:ln>
                                <a:noFill/>
                              </a:ln>
                            </wps:spPr>
                            <wps:txbx>
                              <w:txbxContent>
                                <w:p w14:paraId="1D2155D1"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29" name="Rounded Rectangle 29"/>
                            <wps:cNvSpPr/>
                            <wps:spPr>
                              <a:xfrm>
                                <a:off x="0" y="6327177"/>
                                <a:ext cx="6180454" cy="842777"/>
                              </a:xfrm>
                              <a:prstGeom prst="roundRect">
                                <a:avLst>
                                  <a:gd name="adj" fmla="val 10000"/>
                                </a:avLst>
                              </a:prstGeom>
                              <a:solidFill>
                                <a:srgbClr val="9EB2D2"/>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1DB47A0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30" name="Rectangle 30"/>
                            <wps:cNvSpPr/>
                            <wps:spPr>
                              <a:xfrm>
                                <a:off x="24684" y="6351861"/>
                                <a:ext cx="6131086" cy="793409"/>
                              </a:xfrm>
                              <a:prstGeom prst="rect">
                                <a:avLst/>
                              </a:prstGeom>
                              <a:noFill/>
                              <a:ln>
                                <a:noFill/>
                              </a:ln>
                            </wps:spPr>
                            <wps:txbx>
                              <w:txbxContent>
                                <w:p w14:paraId="36E620D1" w14:textId="375C8755" w:rsidR="00B45092" w:rsidRDefault="00B45092">
                                  <w:pPr>
                                    <w:spacing w:after="0" w:line="215" w:lineRule="auto"/>
                                    <w:jc w:val="center"/>
                                    <w:textDirection w:val="btLr"/>
                                  </w:pPr>
                                  <w:r>
                                    <w:rPr>
                                      <w:color w:val="000000"/>
                                      <w:sz w:val="20"/>
                                    </w:rPr>
                                    <w:t xml:space="preserve">Patients will be telephoned at  28+/- 3 days to determine if they have had any further episodes of bleeding and how this was managed. The data will be added to the Excel Data Tool. </w:t>
                                  </w:r>
                                </w:p>
                              </w:txbxContent>
                            </wps:txbx>
                            <wps:bodyPr spcFirstLastPara="1" wrap="square" lIns="38100" tIns="38100" rIns="38100" bIns="38100" anchor="ctr" anchorCtr="0">
                              <a:noAutofit/>
                            </wps:bodyPr>
                          </wps:wsp>
                        </wpg:grpSp>
                      </wpg:grpSp>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2FC29993" id="Group 19" o:spid="_x0000_s1026" style="width:417.2pt;height:555.05pt;mso-position-horizontal-relative:char;mso-position-vertical-relative:line" coordorigin="26017,2226" coordsize="54026,708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">
                <v:group id="Group 1" o:spid="_x0000_s1027" style="position:absolute;left:26607;top:2555;width:53343;height:70489" coordorigin="-429" coordsize="63253,724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">
                  <v:rect id="Rectangle 2" o:spid="_x0000_s1028" style="position:absolute;width:62824;height:724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" filled="f" stroked="f">
                    <v:textbox inset="2.53958mm,2.53958mm,2.53958mm,2.53958mm">
                      <w:txbxContent>
                        <w:p w14:paraId="25F173E1" w14:textId="77777777" w:rsidR="00B45092" w:rsidRDefault="00B45092">
                          <w:pPr>
                            <w:spacing w:after="0" w:line="240" w:lineRule="auto"/>
                            <w:textDirection w:val="btLr"/>
                          </w:pPr>
                        </w:p>
                      </w:txbxContent>
                    </v:textbox>
                  </v:rect>
                  <v:group id="Group 3" o:spid="_x0000_s1029" style="position:absolute;left:-429;width:62662;height:71763" coordorigin="-429" coordsize="62662,717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rect id="Rectangle 4" o:spid="_x0000_s1030" style="position:absolute;width:61804;height:71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" filled="f" stroked="f">
                      <v:textbox inset="2.53958mm,2.53958mm,2.53958mm,2.53958mm">
                        <w:txbxContent>
                          <w:p w14:paraId="117C531E" w14:textId="77777777" w:rsidR="00B45092" w:rsidRDefault="00B45092">
                            <w:pPr>
                              <w:spacing w:after="0" w:line="240" w:lineRule="auto"/>
                              <w:textDirection w:val="btLr"/>
                            </w:pPr>
                          </w:p>
                        </w:txbxContent>
                      </v:textbox>
                    </v:rect>
                    <v:roundrect id="Rounded Rectangle 5" o:spid="_x0000_s1031" style="position:absolute;left:429;top:63;width:60946;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" fillcolor="#4674aa" strokecolor="white [3201]" strokeweight="3pt">
                      <v:stroke startarrowwidth="narrow" startarrowlength="short" endarrowwidth="narrow" endarrowlength="short"/>
                      <v:shadow on="t" color="black" opacity="24414f" origin=",.5" offset="0,.55556mm"/>
                      <v:textbox inset="2.53958mm,2.53958mm,2.53958mm,2.53958mm">
                        <w:txbxContent>
                          <w:p w14:paraId="6838D5BF" w14:textId="77777777" w:rsidR="00B45092" w:rsidRDefault="00B45092">
                            <w:pPr>
                              <w:spacing w:after="0" w:line="240" w:lineRule="auto"/>
                              <w:textDirection w:val="btLr"/>
                            </w:pPr>
                          </w:p>
                        </w:txbxContent>
                      </v:textbox>
                    </v:roundrect>
                    <v:rect id="Rectangle 6" o:spid="_x0000_s1032" style="position:absolute;left:676;top:310;width:60452;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" filled="f" stroked="f">
                      <v:textbox inset="3pt,3pt,3pt,3pt">
                        <w:txbxContent>
                          <w:p w14:paraId="7D28F9C6" w14:textId="77777777" w:rsidR="00B45092" w:rsidRDefault="00B45092">
                            <w:pPr>
                              <w:spacing w:after="0" w:line="215" w:lineRule="auto"/>
                              <w:jc w:val="center"/>
                              <w:textDirection w:val="btLr"/>
                            </w:pPr>
                            <w:r>
                              <w:rPr>
                                <w:color w:val="000000"/>
                                <w:sz w:val="20"/>
                              </w:rPr>
                              <w:t xml:space="preserve">Local investigators will prospectively identify patients for inclusion into the study through the informatic department and / or via the theatre schedule </w:t>
                            </w:r>
                          </w:p>
                          <w:p w14:paraId="280317C5" w14:textId="77777777" w:rsidR="00B45092" w:rsidRDefault="00B45092">
                            <w:pPr>
                              <w:spacing w:before="70" w:after="0" w:line="215" w:lineRule="auto"/>
                              <w:jc w:val="center"/>
                              <w:textDirection w:val="btLr"/>
                            </w:pPr>
                            <w:r>
                              <w:rPr>
                                <w:i/>
                                <w:color w:val="000000"/>
                                <w:sz w:val="20"/>
                              </w:rPr>
                              <w:t>N.B. The local investigators will be members of the clinical care team</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33" type="#_x0000_t13" style="position:absolute;left:29321;top:8702;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" adj="10800,4320" fillcolor="#487ab4" stroked="f">
                      <v:shadow on="t" color="black" opacity="24414f" origin=",.5" offset="0,.55556mm"/>
                      <v:textbox inset="2.53958mm,2.53958mm,2.53958mm,2.53958mm">
                        <w:txbxContent>
                          <w:p w14:paraId="376F1BB3" w14:textId="77777777" w:rsidR="00B45092" w:rsidRDefault="00B45092">
                            <w:pPr>
                              <w:spacing w:after="0" w:line="240" w:lineRule="auto"/>
                              <w:textDirection w:val="btLr"/>
                            </w:pPr>
                          </w:p>
                        </w:txbxContent>
                      </v:textbox>
                    </v:shape>
                    <v:rect id="Rectangle 8" o:spid="_x0000_s1034" style="position:absolute;left:29764;top:9017;width:2276;height:22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" filled="f" stroked="f">
                      <v:textbox inset="0,0,0,0">
                        <w:txbxContent>
                          <w:p w14:paraId="65619712" w14:textId="77777777" w:rsidR="00B45092" w:rsidRDefault="00B45092">
                            <w:pPr>
                              <w:spacing w:after="0" w:line="215" w:lineRule="auto"/>
                              <w:jc w:val="center"/>
                              <w:textDirection w:val="btLr"/>
                            </w:pPr>
                          </w:p>
                        </w:txbxContent>
                      </v:textbox>
                    </v:rect>
                    <v:roundrect id="Rounded Rectangle 9" o:spid="_x0000_s1035" style="position:absolute;top:12705;width:61804;height:8427;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" fillcolor="#527eb6" strokecolor="white [3201]" strokeweight="3pt">
                      <v:stroke startarrowwidth="narrow" startarrowlength="short" endarrowwidth="narrow" endarrowlength="short"/>
                      <v:shadow on="t" color="black" opacity="24414f" origin=",.5" offset="0,.55556mm"/>
                      <v:textbox inset="2.53958mm,2.53958mm,2.53958mm,2.53958mm">
                        <w:txbxContent>
                          <w:p w14:paraId="19AEA673" w14:textId="77777777" w:rsidR="00B45092" w:rsidRDefault="00B45092">
                            <w:pPr>
                              <w:spacing w:after="0" w:line="240" w:lineRule="auto"/>
                              <w:textDirection w:val="btLr"/>
                            </w:pPr>
                          </w:p>
                        </w:txbxContent>
                      </v:textbox>
                    </v:roundrect>
                    <v:rect id="Rectangle 10" o:spid="_x0000_s1036" style="position:absolute;left:246;top:12951;width:61311;height:79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" filled="f" stroked="f">
                      <v:textbox inset="3pt,3pt,3pt,3pt">
                        <w:txbxContent>
                          <w:p w14:paraId="18E653E7" w14:textId="381DBE49" w:rsidR="00B45092" w:rsidRDefault="00B45092">
                            <w:pPr>
                              <w:spacing w:after="0" w:line="215" w:lineRule="auto"/>
                              <w:jc w:val="center"/>
                              <w:textDirection w:val="btLr"/>
                            </w:pPr>
                            <w:r>
                              <w:rPr>
                                <w:color w:val="000000"/>
                                <w:sz w:val="20"/>
                              </w:rPr>
                              <w:t xml:space="preserve">The patient records will be reviewed by the local team and full eligibility criteria applied. All screened patients and reasons for exclusions will be recorded. A participant information sheet will be sent out to all patients with their appointment letter for surgery. </w:t>
                            </w:r>
                          </w:p>
                        </w:txbxContent>
                      </v:textbox>
                    </v:rect>
                    <v:shape id="Right Arrow 11" o:spid="_x0000_s1037" type="#_x0000_t13" style="position:absolute;left:29321;top:21344;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" adj="10800,4320" fillcolor="#5e86bb" stroked="f">
                      <v:shadow on="t" color="black" opacity="24414f" origin=",.5" offset="0,.55556mm"/>
                      <v:textbox inset="2.53958mm,2.53958mm,2.53958mm,2.53958mm">
                        <w:txbxContent>
                          <w:p w14:paraId="7AFC3A0E" w14:textId="77777777" w:rsidR="00B45092" w:rsidRDefault="00B45092">
                            <w:pPr>
                              <w:spacing w:after="0" w:line="240" w:lineRule="auto"/>
                              <w:textDirection w:val="btLr"/>
                            </w:pPr>
                          </w:p>
                        </w:txbxContent>
                      </v:textbox>
                    </v:shape>
                    <v:rect id="Rectangle 12" o:spid="_x0000_s1038" style="position:absolute;left:29764;top:21659;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" filled="f" stroked="f">
                      <v:textbox inset="0,0,0,0">
                        <w:txbxContent>
                          <w:p w14:paraId="1395674F" w14:textId="77777777" w:rsidR="00B45092" w:rsidRDefault="00B45092">
                            <w:pPr>
                              <w:spacing w:after="0" w:line="215" w:lineRule="auto"/>
                              <w:jc w:val="center"/>
                              <w:textDirection w:val="btLr"/>
                            </w:pPr>
                          </w:p>
                        </w:txbxContent>
                      </v:textbox>
                    </v:rect>
                    <v:roundrect id="Rounded Rectangle 13" o:spid="_x0000_s1039" style="position:absolute;left:-429;top:25346;width:62662;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" fillcolor="#668abd" strokecolor="white [3201]" strokeweight="3pt">
                      <v:stroke startarrowwidth="narrow" startarrowlength="short" endarrowwidth="narrow" endarrowlength="short"/>
                      <v:shadow on="t" color="black" opacity="24414f" origin=",.5" offset="0,.55556mm"/>
                      <v:textbox inset="2.53958mm,2.53958mm,2.53958mm,2.53958mm">
                        <w:txbxContent>
                          <w:p w14:paraId="4F5451CE" w14:textId="77777777" w:rsidR="00B45092" w:rsidRDefault="00B45092">
                            <w:pPr>
                              <w:spacing w:after="0" w:line="240" w:lineRule="auto"/>
                              <w:textDirection w:val="btLr"/>
                            </w:pPr>
                          </w:p>
                        </w:txbxContent>
                      </v:textbox>
                    </v:roundrect>
                    <v:rect id="Rectangle 14" o:spid="_x0000_s1040" style="position:absolute;left:-182;top:25593;width:62168;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" filled="f" stroked="f">
                      <v:textbox inset="3pt,3pt,3pt,3pt">
                        <w:txbxContent>
                          <w:p w14:paraId="0C552FB6" w14:textId="77777777" w:rsidR="00B45092" w:rsidRDefault="00B45092">
                            <w:pPr>
                              <w:spacing w:after="0" w:line="215" w:lineRule="auto"/>
                              <w:jc w:val="center"/>
                              <w:textDirection w:val="btLr"/>
                            </w:pPr>
                            <w:r>
                              <w:rPr>
                                <w:color w:val="000000"/>
                                <w:sz w:val="20"/>
                              </w:rPr>
                              <w:t xml:space="preserve">Patients will be approached before surgery either at the pre-admission clinic or around the time of surgery by a member of the clinical team participating in the study. Patients will be given the opportunity to ask any questions. All patients will be approached in person. </w:t>
                            </w:r>
                          </w:p>
                        </w:txbxContent>
                      </v:textbox>
                    </v:rect>
                    <v:shape id="Right Arrow 15" o:spid="_x0000_s1041" type="#_x0000_t13" style="position:absolute;left:29322;top:33985;width:3160;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" adj="10800,4320" fillcolor="#7494c3" stroked="f">
                      <v:shadow on="t" color="black" opacity="24414f" origin=",.5" offset="0,.55556mm"/>
                      <v:textbox inset="2.53958mm,2.53958mm,2.53958mm,2.53958mm">
                        <w:txbxContent>
                          <w:p w14:paraId="53D14D7E" w14:textId="77777777" w:rsidR="00B45092" w:rsidRDefault="00B45092">
                            <w:pPr>
                              <w:spacing w:after="0" w:line="240" w:lineRule="auto"/>
                              <w:textDirection w:val="btLr"/>
                            </w:pPr>
                          </w:p>
                        </w:txbxContent>
                      </v:textbox>
                    </v:shape>
                    <v:rect id="Rectangle 16" o:spid="_x0000_s1042" style="position:absolute;left:29764;top:34301;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" filled="f" stroked="f">
                      <v:textbox inset="0,0,0,0">
                        <w:txbxContent>
                          <w:p w14:paraId="405DF282" w14:textId="77777777" w:rsidR="00B45092" w:rsidRDefault="00B45092">
                            <w:pPr>
                              <w:spacing w:after="0" w:line="215" w:lineRule="auto"/>
                              <w:jc w:val="center"/>
                              <w:textDirection w:val="btLr"/>
                            </w:pPr>
                          </w:p>
                        </w:txbxContent>
                      </v:textbox>
                    </v:rect>
                    <v:roundrect id="Rounded Rectangle 17" o:spid="_x0000_s1043" style="position:absolute;left:-286;top:37988;width:62377;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" fillcolor="#7997c4" strokecolor="white [3201]" strokeweight="3pt">
                      <v:stroke startarrowwidth="narrow" startarrowlength="short" endarrowwidth="narrow" endarrowlength="short"/>
                      <v:shadow on="t" color="black" opacity="24414f" origin=",.5" offset="0,.55556mm"/>
                      <v:textbox inset="2.53958mm,2.53958mm,2.53958mm,2.53958mm">
                        <w:txbxContent>
                          <w:p w14:paraId="3FC91C1C" w14:textId="77777777" w:rsidR="00B45092" w:rsidRDefault="00B45092">
                            <w:pPr>
                              <w:spacing w:after="0" w:line="240" w:lineRule="auto"/>
                              <w:textDirection w:val="btLr"/>
                            </w:pPr>
                          </w:p>
                        </w:txbxContent>
                      </v:textbox>
                    </v:roundrect>
                    <v:rect id="Rectangle 18" o:spid="_x0000_s1044" style="position:absolute;left:-39;top:38235;width:61883;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" filled="f" stroked="f">
                      <v:textbox inset="3pt,3pt,3pt,3pt">
                        <w:txbxContent>
                          <w:p w14:paraId="618685A1" w14:textId="68CAB7D6" w:rsidR="00B45092" w:rsidRDefault="00B45092" w:rsidP="009D5C46">
                            <w:pPr>
                              <w:spacing w:after="0" w:line="215" w:lineRule="auto"/>
                              <w:jc w:val="center"/>
                              <w:textDirection w:val="btLr"/>
                            </w:pPr>
                            <w:r>
                              <w:rPr>
                                <w:color w:val="000000"/>
                                <w:sz w:val="20"/>
                              </w:rPr>
                              <w:t>The patient will be asked if they have understood the participant  information sheet and if they have any questions. Full written consent will be obtained if the patient agrees to participate in the study. Patients will also be asked to complete a questionnaire on how their sore throat is impacting their quality of life (TOI-14 Tonsillectomy Outcome Inventory).</w:t>
                            </w:r>
                          </w:p>
                        </w:txbxContent>
                      </v:textbox>
                    </v:rect>
                    <v:shape id="Right Arrow 23" o:spid="_x0000_s1045" type="#_x0000_t13" style="position:absolute;left:29321;top:46627;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" adj="10800,4320" fillcolor="#89a2ca" stroked="f">
                      <v:shadow on="t" color="black" opacity="24414f" origin=",.5" offset="0,.55556mm"/>
                      <v:textbox inset="2.53958mm,2.53958mm,2.53958mm,2.53958mm">
                        <w:txbxContent>
                          <w:p w14:paraId="1CB95084" w14:textId="77777777" w:rsidR="00B45092" w:rsidRDefault="00B45092">
                            <w:pPr>
                              <w:spacing w:after="0" w:line="240" w:lineRule="auto"/>
                              <w:textDirection w:val="btLr"/>
                            </w:pPr>
                          </w:p>
                        </w:txbxContent>
                      </v:textbox>
                    </v:shape>
                    <v:rect id="Rectangle 24" o:spid="_x0000_s1046" style="position:absolute;left:29764;top:46942;width:2276;height:22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" filled="f" stroked="f">
                      <v:textbox inset="0,0,0,0">
                        <w:txbxContent>
                          <w:p w14:paraId="02F74AC5" w14:textId="77777777" w:rsidR="00B45092" w:rsidRDefault="00B45092">
                            <w:pPr>
                              <w:spacing w:after="0" w:line="215" w:lineRule="auto"/>
                              <w:jc w:val="center"/>
                              <w:textDirection w:val="btLr"/>
                            </w:pPr>
                          </w:p>
                        </w:txbxContent>
                      </v:textbox>
                    </v:rect>
                    <v:roundrect id="Rounded Rectangle 25" o:spid="_x0000_s1047" style="position:absolute;top:50630;width:61804;height:8427;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" fillcolor="#8ca4cb" strokecolor="white [3201]" strokeweight="3pt">
                      <v:stroke startarrowwidth="narrow" startarrowlength="short" endarrowwidth="narrow" endarrowlength="short"/>
                      <v:shadow on="t" color="black" opacity="24414f" origin=",.5" offset="0,.55556mm"/>
                      <v:textbox inset="2.53958mm,2.53958mm,2.53958mm,2.53958mm">
                        <w:txbxContent>
                          <w:p w14:paraId="39085F0A" w14:textId="77777777" w:rsidR="00B45092" w:rsidRDefault="00B45092">
                            <w:pPr>
                              <w:spacing w:after="0" w:line="240" w:lineRule="auto"/>
                              <w:textDirection w:val="btLr"/>
                            </w:pPr>
                          </w:p>
                        </w:txbxContent>
                      </v:textbox>
                    </v:roundrect>
                    <v:rect id="Rectangle 26" o:spid="_x0000_s1048" style="position:absolute;left:246;top:50876;width:61311;height:79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" filled="f" stroked="f">
                      <v:textbox inset="3pt,3pt,3pt,3pt">
                        <w:txbxContent>
                          <w:p w14:paraId="17AE25A4" w14:textId="1A2D6608" w:rsidR="00B45092" w:rsidRDefault="00B45092">
                            <w:pPr>
                              <w:spacing w:after="0" w:line="215" w:lineRule="auto"/>
                              <w:jc w:val="center"/>
                              <w:textDirection w:val="btLr"/>
                            </w:pPr>
                            <w:r>
                              <w:rPr>
                                <w:color w:val="000000"/>
                                <w:sz w:val="20"/>
                              </w:rPr>
                              <w:t xml:space="preserve">Pseudo-anonymised data will be recorded into the Excel Data Tool spreadsheet in accordance with local governance guidelines. The Project Management Team will securely and confidentially combine datasets from each centre for the pooled analyses. </w:t>
                            </w:r>
                          </w:p>
                        </w:txbxContent>
                      </v:textbox>
                    </v:rect>
                    <v:shape id="Right Arrow 27" o:spid="_x0000_s1049" type="#_x0000_t13" style="position:absolute;left:29321;top:59269;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" adj="10800,4320" fillcolor="#9eb2d3" stroked="f">
                      <v:shadow on="t" color="black" opacity="24414f" origin=",.5" offset="0,.55556mm"/>
                      <v:textbox inset="2.53958mm,2.53958mm,2.53958mm,2.53958mm">
                        <w:txbxContent>
                          <w:p w14:paraId="08ABA4A9" w14:textId="77777777" w:rsidR="00B45092" w:rsidRDefault="00B45092">
                            <w:pPr>
                              <w:spacing w:after="0" w:line="240" w:lineRule="auto"/>
                              <w:textDirection w:val="btLr"/>
                            </w:pPr>
                          </w:p>
                        </w:txbxContent>
                      </v:textbox>
                    </v:shape>
                    <v:rect id="Rectangle 28" o:spid="_x0000_s1050" style="position:absolute;left:29764;top:59584;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" filled="f" stroked="f">
                      <v:textbox inset="0,0,0,0">
                        <w:txbxContent>
                          <w:p w14:paraId="1D2155D1" w14:textId="77777777" w:rsidR="00B45092" w:rsidRDefault="00B45092">
                            <w:pPr>
                              <w:spacing w:after="0" w:line="215" w:lineRule="auto"/>
                              <w:jc w:val="center"/>
                              <w:textDirection w:val="btLr"/>
                            </w:pPr>
                          </w:p>
                        </w:txbxContent>
                      </v:textbox>
                    </v:rect>
                    <v:roundrect id="Rounded Rectangle 29" o:spid="_x0000_s1051" style="position:absolute;top:63271;width:61804;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" fillcolor="#9eb2d2" strokecolor="white [3201]" strokeweight="3pt">
                      <v:stroke startarrowwidth="narrow" startarrowlength="short" endarrowwidth="narrow" endarrowlength="short"/>
                      <v:shadow on="t" color="black" opacity="24414f" origin=",.5" offset="0,.55556mm"/>
                      <v:textbox inset="2.53958mm,2.53958mm,2.53958mm,2.53958mm">
                        <w:txbxContent>
                          <w:p w14:paraId="1DB47A03" w14:textId="77777777" w:rsidR="00B45092" w:rsidRDefault="00B45092">
                            <w:pPr>
                              <w:spacing w:after="0" w:line="240" w:lineRule="auto"/>
                              <w:textDirection w:val="btLr"/>
                            </w:pPr>
                          </w:p>
                        </w:txbxContent>
                      </v:textbox>
                    </v:roundrect>
                    <v:rect id="Rectangle 30" o:spid="_x0000_s1052" style="position:absolute;left:246;top:63518;width:61311;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" filled="f" stroked="f">
                      <v:textbox inset="3pt,3pt,3pt,3pt">
                        <w:txbxContent>
                          <w:p w14:paraId="36E620D1" w14:textId="375C8755" w:rsidR="00B45092" w:rsidRDefault="00B45092">
                            <w:pPr>
                              <w:spacing w:after="0" w:line="215" w:lineRule="auto"/>
                              <w:jc w:val="center"/>
                              <w:textDirection w:val="btLr"/>
                            </w:pPr>
                            <w:r>
                              <w:rPr>
                                <w:color w:val="000000"/>
                                <w:sz w:val="20"/>
                              </w:rPr>
                              <w:t xml:space="preserve">Patients will be telephoned at  28+/- 3 days to determine if they have had any further episodes of bleeding and how this was managed. The data will be added to the Excel Data Tool. </w:t>
                            </w:r>
                          </w:p>
                        </w:txbxContent>
                      </v:textbox>
                    </v:rect>
                  </v:group>
                </v:group>
                <w10:anchorlock/>
              </v:group>
            </w:pict>
          </mc:Fallback>
        </mc:AlternateContent>
      </w:r>
      <w:r w:rsidR="00B75D3B">
        <w:br w:type="page"/>
      </w:r>
    </w:p>
    <w:p w14:paraId="00000194"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u w:val="single"/>
        </w:rPr>
      </w:pPr>
      <w:r>
        <w:rPr>
          <w:b/>
        </w:rPr>
        <w:lastRenderedPageBreak/>
        <w:t>STUDY PROTOCOL</w:t>
      </w:r>
    </w:p>
    <w:p w14:paraId="0000019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Tonsillectomy Postoperative Haemorrhage Outcomes and Observations National Cohort Study</w:t>
      </w:r>
    </w:p>
    <w:p w14:paraId="00000196"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p>
    <w:p w14:paraId="00000197"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1</w:t>
      </w:r>
      <w:r>
        <w:rPr>
          <w:rFonts w:ascii="Arial" w:eastAsia="Arial" w:hAnsi="Arial" w:cs="Arial"/>
          <w:color w:val="000000"/>
          <w:sz w:val="22"/>
          <w:szCs w:val="22"/>
        </w:rPr>
        <w:tab/>
        <w:t>BACKGROUND</w:t>
      </w:r>
    </w:p>
    <w:p w14:paraId="0000019F" w14:textId="77777777" w:rsidR="003863BD" w:rsidRDefault="003863BD" w:rsidP="009C2155">
      <w:pPr>
        <w:spacing w:line="276" w:lineRule="auto"/>
        <w:rPr>
          <w:color w:val="0000FF"/>
        </w:rPr>
      </w:pPr>
    </w:p>
    <w:p w14:paraId="74A4C9D2" w14:textId="25081D76" w:rsidR="009C2155" w:rsidRDefault="00B75D3B" w:rsidP="009C2155">
      <w:pPr>
        <w:spacing w:after="0" w:line="276" w:lineRule="auto"/>
        <w:rPr>
          <w:color w:val="000000"/>
        </w:rPr>
      </w:pPr>
      <w:r>
        <w:rPr>
          <w:color w:val="000000"/>
        </w:rPr>
        <w:t xml:space="preserve">Tonsillectomy is one of the most commonly performed surgical procedures in </w:t>
      </w:r>
      <w:r w:rsidR="00180404">
        <w:rPr>
          <w:color w:val="000000"/>
        </w:rPr>
        <w:t>Ear, Nose, Throat (</w:t>
      </w:r>
      <w:r>
        <w:rPr>
          <w:color w:val="000000"/>
        </w:rPr>
        <w:t>ENT</w:t>
      </w:r>
      <w:r w:rsidR="00180404">
        <w:rPr>
          <w:color w:val="000000"/>
        </w:rPr>
        <w:t>) surgery</w:t>
      </w:r>
      <w:r>
        <w:rPr>
          <w:color w:val="000000"/>
        </w:rPr>
        <w:t xml:space="preserve">. It is estimated approximately 20 000 procedures were carried out in children and 7 300 procedures in adults in the UK in 2019/20 </w:t>
      </w:r>
      <w:sdt>
        <w:sdtPr>
          <w:tag w:val="goog_rdk_15"/>
          <w:id w:val="-714198081"/>
        </w:sdtPr>
        <w:sdtEndPr/>
        <w:sdtContent/>
      </w:sdt>
      <w:r w:rsidR="009C2155">
        <w:fldChar w:fldCharType="begin"/>
      </w:r>
      <w:r w:rsidR="009C2155">
        <w:instrText xml:space="preserve"> ADDIN EN.CITE &lt;EndNote&gt;&lt;Cite&gt;&lt;Author&gt;ENT UK&lt;/Author&gt;&lt;Year&gt;2021&lt;/Year&gt;&lt;RecNum&gt;220&lt;/RecNum&gt;&lt;DisplayText&gt;(1)&lt;/DisplayText&gt;&lt;record&gt;&lt;rec-number&gt;220&lt;/rec-number&gt;&lt;foreign-keys&gt;&lt;key app="EN" db-id="52vxxtv2vp95skevpacvza04xffzs00zd2rt" timestamp="1707317601"&gt;220&lt;/key&gt;&lt;/foreign-keys&gt;&lt;ref-type name="Report"&gt;27&lt;/ref-type&gt;&lt;contributors&gt;&lt;authors&gt;&lt;author&gt;ENT UK, Royal College of Surgeons&lt;/author&gt;&lt;/authors&gt;&lt;/contributors&gt;&lt;titles&gt;&lt;title&gt;Commissioning guide: Tonsillectomy&lt;/title&gt;&lt;/titles&gt;&lt;dates&gt;&lt;year&gt;2021&lt;/year&gt;&lt;/dates&gt;&lt;urls&gt;&lt;/urls&gt;&lt;/record&gt;&lt;/Cite&gt;&lt;/EndNote&gt;</w:instrText>
      </w:r>
      <w:r w:rsidR="009C2155">
        <w:fldChar w:fldCharType="separate"/>
      </w:r>
      <w:r w:rsidR="009C2155">
        <w:rPr>
          <w:noProof/>
        </w:rPr>
        <w:t>(1)</w:t>
      </w:r>
      <w:r w:rsidR="009C2155">
        <w:fldChar w:fldCharType="end"/>
      </w:r>
      <w:r>
        <w:rPr>
          <w:color w:val="000000"/>
        </w:rPr>
        <w:t xml:space="preserve">. </w:t>
      </w:r>
      <w:r w:rsidR="00A05487">
        <w:rPr>
          <w:color w:val="000000"/>
        </w:rPr>
        <w:t>Historical data from</w:t>
      </w:r>
      <w:r>
        <w:rPr>
          <w:color w:val="000000"/>
        </w:rPr>
        <w:t xml:space="preserve"> the UK National Prospective Tonsillectomy Audit</w:t>
      </w:r>
      <w:r w:rsidR="00A05487">
        <w:rPr>
          <w:color w:val="000000"/>
        </w:rPr>
        <w:t xml:space="preserve"> in 2005 suggested a </w:t>
      </w:r>
      <w:r w:rsidR="00A51D45">
        <w:rPr>
          <w:color w:val="000000"/>
        </w:rPr>
        <w:t xml:space="preserve">post-tonsillectomy </w:t>
      </w:r>
      <w:r w:rsidR="00A05487">
        <w:rPr>
          <w:color w:val="000000"/>
        </w:rPr>
        <w:t xml:space="preserve">bleed </w:t>
      </w:r>
      <w:r w:rsidR="00A51D45">
        <w:rPr>
          <w:color w:val="000000"/>
        </w:rPr>
        <w:t xml:space="preserve">(PTB) </w:t>
      </w:r>
      <w:r w:rsidR="00A05487">
        <w:rPr>
          <w:color w:val="000000"/>
        </w:rPr>
        <w:t>rate of 4.9%</w:t>
      </w:r>
      <w:r w:rsidR="00F82598">
        <w:rPr>
          <w:color w:val="000000"/>
        </w:rPr>
        <w:t xml:space="preserve"> in adults</w:t>
      </w:r>
      <w:r w:rsidR="00A05487">
        <w:rPr>
          <w:color w:val="000000"/>
        </w:rPr>
        <w:t xml:space="preserve">, which has since been widely quoted to patients in the consent taking process. Specifically, </w:t>
      </w:r>
      <w:r w:rsidR="00F82598">
        <w:rPr>
          <w:color w:val="000000"/>
        </w:rPr>
        <w:t xml:space="preserve">the </w:t>
      </w:r>
      <w:r w:rsidR="00A05487">
        <w:rPr>
          <w:color w:val="000000"/>
        </w:rPr>
        <w:t>study found</w:t>
      </w:r>
      <w:r>
        <w:rPr>
          <w:color w:val="000000"/>
        </w:rPr>
        <w:t xml:space="preserve"> a three-times increased risk of </w:t>
      </w:r>
      <w:r w:rsidR="00A51D45">
        <w:rPr>
          <w:color w:val="000000"/>
        </w:rPr>
        <w:t>PTB</w:t>
      </w:r>
      <w:r>
        <w:rPr>
          <w:color w:val="000000"/>
        </w:rPr>
        <w:t xml:space="preserve"> with “hot” surgical techniques for both dissection and haemostasis compared to cold steel tonsillectomy without the use of any “hot” techniques </w:t>
      </w:r>
      <w:r w:rsidR="009C2155">
        <w:rPr>
          <w:color w:val="000000"/>
        </w:rPr>
        <w:fldChar w:fldCharType="begin">
          <w:fldData xml:space="preserve">PEVuZE5vdGU+PENpdGU+PEF1dGhvcj5Mb3dlPC9BdXRob3I+PFllYXI+MjAwNzwvWWVhcj48UmVj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</w:fldData>
        </w:fldChar>
      </w:r>
      <w:r w:rsidR="009C2155">
        <w:rPr>
          <w:color w:val="000000"/>
        </w:rPr>
        <w:instrText xml:space="preserve"> ADDIN EN.CITE </w:instrText>
      </w:r>
      <w:r w:rsidR="009C2155">
        <w:rPr>
          <w:color w:val="000000"/>
        </w:rPr>
        <w:fldChar w:fldCharType="begin">
          <w:fldData xml:space="preserve">PEVuZE5vdGU+PENpdGU+PEF1dGhvcj5Mb3dlPC9BdXRob3I+PFllYXI+MjAwNzwvWWVhcj48UmVj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</w:fldData>
        </w:fldChar>
      </w:r>
      <w:r w:rsidR="009C2155">
        <w:rPr>
          <w:color w:val="000000"/>
        </w:rPr>
        <w:instrText xml:space="preserve"> ADDIN EN.CITE.DATA </w:instrText>
      </w:r>
      <w:r w:rsidR="009C2155">
        <w:rPr>
          <w:color w:val="000000"/>
        </w:rPr>
      </w:r>
      <w:r w:rsidR="009C2155">
        <w:rPr>
          <w:color w:val="000000"/>
        </w:rPr>
        <w:fldChar w:fldCharType="end"/>
      </w:r>
      <w:r w:rsidR="009C2155">
        <w:rPr>
          <w:color w:val="000000"/>
        </w:rPr>
      </w:r>
      <w:r w:rsidR="009C2155">
        <w:rPr>
          <w:color w:val="000000"/>
        </w:rPr>
        <w:fldChar w:fldCharType="separate"/>
      </w:r>
      <w:r w:rsidR="009C2155">
        <w:rPr>
          <w:noProof/>
          <w:color w:val="000000"/>
        </w:rPr>
        <w:t>(2)</w:t>
      </w:r>
      <w:r w:rsidR="009C2155">
        <w:rPr>
          <w:color w:val="000000"/>
        </w:rPr>
        <w:fldChar w:fldCharType="end"/>
      </w:r>
      <w:r>
        <w:rPr>
          <w:color w:val="000000"/>
        </w:rPr>
        <w:t xml:space="preserve">. National guidance released halfway through the audit changed practice and reduced rates of haemorrhage. However, data collection for this audit concluded over 20 years ago, and </w:t>
      </w:r>
      <w:r w:rsidR="009C2155">
        <w:rPr>
          <w:color w:val="000000"/>
        </w:rPr>
        <w:t>recent unpublished data from Hospital Episode Statistics</w:t>
      </w:r>
      <w:r w:rsidR="000958D9">
        <w:rPr>
          <w:color w:val="000000"/>
        </w:rPr>
        <w:t xml:space="preserve"> (HES)</w:t>
      </w:r>
      <w:r w:rsidR="009C2155">
        <w:rPr>
          <w:color w:val="000000"/>
        </w:rPr>
        <w:t xml:space="preserve"> </w:t>
      </w:r>
      <w:r w:rsidR="00A05487">
        <w:rPr>
          <w:color w:val="000000"/>
        </w:rPr>
        <w:t>indicates</w:t>
      </w:r>
      <w:r w:rsidR="009C2155">
        <w:rPr>
          <w:color w:val="000000"/>
        </w:rPr>
        <w:t xml:space="preserve"> </w:t>
      </w:r>
      <w:r w:rsidR="00A05487">
        <w:rPr>
          <w:color w:val="000000"/>
        </w:rPr>
        <w:t xml:space="preserve">a significant increase in </w:t>
      </w:r>
      <w:r w:rsidR="00A51D45">
        <w:rPr>
          <w:color w:val="000000"/>
        </w:rPr>
        <w:t xml:space="preserve">the PTB </w:t>
      </w:r>
      <w:r w:rsidR="00A05487">
        <w:rPr>
          <w:color w:val="000000"/>
        </w:rPr>
        <w:t xml:space="preserve">rate to </w:t>
      </w:r>
      <w:r w:rsidR="009C2155">
        <w:rPr>
          <w:color w:val="000000"/>
        </w:rPr>
        <w:t xml:space="preserve">15.6% over </w:t>
      </w:r>
      <w:r w:rsidR="00A05487">
        <w:rPr>
          <w:color w:val="000000"/>
        </w:rPr>
        <w:t xml:space="preserve">the period </w:t>
      </w:r>
      <w:r w:rsidR="009C2155">
        <w:rPr>
          <w:color w:val="000000"/>
        </w:rPr>
        <w:t xml:space="preserve">2022-2023, the reasons for which are currently unclear </w:t>
      </w:r>
      <w:r w:rsidR="009C2155">
        <w:rPr>
          <w:color w:val="000000"/>
        </w:rPr>
        <w:fldChar w:fldCharType="begin"/>
      </w:r>
      <w:r w:rsidR="009C2155">
        <w:rPr>
          <w:color w:val="000000"/>
        </w:rPr>
        <w:instrText xml:space="preserve"> ADDIN EN.CITE &lt;EndNote&gt;&lt;Cite&gt;&lt;Author&gt;Powell&lt;/Author&gt;&lt;Year&gt;2024&lt;/Year&gt;&lt;RecNum&gt;375&lt;/RecNum&gt;&lt;DisplayText&gt;(3)&lt;/DisplayText&gt;&lt;record&gt;&lt;rec-number&gt;375&lt;/rec-number&gt;&lt;foreign-keys&gt;&lt;key app="EN" db-id="52vxxtv2vp95skevpacvza04xffzs00zd2rt" timestamp="1725263838"&gt;375&lt;/key&gt;&lt;/foreign-keys&gt;&lt;ref-type name="Personal Communication"&gt;26&lt;/ref-type&gt;&lt;contributors&gt;&lt;authors&gt;&lt;author&gt;Powell, S.&lt;/author&gt;&lt;/authors&gt;&lt;/contributors&gt;&lt;titles&gt;&lt;/titles&gt;&lt;edition&gt;Unpublished HES data&lt;/edition&gt;&lt;dates&gt;&lt;year&gt;2024&lt;/year&gt;&lt;pub-dates&gt;&lt;date&gt;29/08/2024&lt;/date&gt;&lt;/pub-dates&gt;&lt;/dates&gt;&lt;urls&gt;&lt;/urls&gt;&lt;/record&gt;&lt;/Cite&gt;&lt;/EndNote&gt;</w:instrText>
      </w:r>
      <w:r w:rsidR="009C2155">
        <w:rPr>
          <w:color w:val="000000"/>
        </w:rPr>
        <w:fldChar w:fldCharType="separate"/>
      </w:r>
      <w:r w:rsidR="009C2155">
        <w:rPr>
          <w:noProof/>
          <w:color w:val="000000"/>
        </w:rPr>
        <w:t>(3)</w:t>
      </w:r>
      <w:r w:rsidR="009C2155">
        <w:rPr>
          <w:color w:val="000000"/>
        </w:rPr>
        <w:fldChar w:fldCharType="end"/>
      </w:r>
      <w:r w:rsidR="009C2155">
        <w:rPr>
          <w:color w:val="000000"/>
        </w:rPr>
        <w:t>.</w:t>
      </w:r>
    </w:p>
    <w:p w14:paraId="3E731090" w14:textId="7F1AC5DC" w:rsidR="009C2155" w:rsidRDefault="009C2155" w:rsidP="009C2155">
      <w:pPr>
        <w:spacing w:after="0" w:line="276" w:lineRule="auto"/>
        <w:rPr>
          <w:color w:val="000000"/>
        </w:rPr>
      </w:pPr>
    </w:p>
    <w:p w14:paraId="41258920" w14:textId="587A1D87" w:rsidR="009C2155" w:rsidRDefault="009C2155" w:rsidP="00927305">
      <w:pPr>
        <w:spacing w:after="0" w:line="276" w:lineRule="auto"/>
        <w:rPr>
          <w:color w:val="000000"/>
        </w:rPr>
      </w:pPr>
      <w:r>
        <w:rPr>
          <w:color w:val="000000"/>
        </w:rPr>
        <w:t xml:space="preserve">The recently published NATTINA study demonstrated that tonsillectomy was clinically and cost effective at reducing the number of sore throat days than conservative management for adults with recurrent tonsillitis meeting the UK guidelines, providing a landmark contribution to the evidence base for the effectiveness of adult tonsillectomy for recurrent sore throats </w:t>
      </w:r>
      <w:r>
        <w:rPr>
          <w:color w:val="000000"/>
        </w:rPr>
        <w:fldChar w:fldCharType="begin">
          <w:fldData xml:space="preserve">PEVuZE5vdGU+PENpdGU+PEF1dGhvcj5XaWxzb248L0F1dGhvcj48WWVhcj4yMDIzPC9ZZWFyPjxS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</w:fldData>
        </w:fldChar>
      </w:r>
      <w:r>
        <w:rPr>
          <w:color w:val="000000"/>
        </w:rPr>
        <w:instrText xml:space="preserve"> ADDIN EN.CITE </w:instrText>
      </w:r>
      <w:r>
        <w:rPr>
          <w:color w:val="000000"/>
        </w:rPr>
        <w:fldChar w:fldCharType="begin">
          <w:fldData xml:space="preserve">PEVuZE5vdGU+PENpdGU+PEF1dGhvcj5XaWxzb248L0F1dGhvcj48WWVhcj4yMDIzPC9ZZWFyPjxS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(4)</w:t>
      </w:r>
      <w:r>
        <w:rPr>
          <w:color w:val="000000"/>
        </w:rPr>
        <w:fldChar w:fldCharType="end"/>
      </w:r>
      <w:r>
        <w:rPr>
          <w:color w:val="000000"/>
        </w:rPr>
        <w:t xml:space="preserve">. A huge volume of tonsillectomies are performed each year, therefore there is an urgent need to ensure the procedure is as safe as we can make it. </w:t>
      </w:r>
      <w:r w:rsidR="00A05487">
        <w:rPr>
          <w:color w:val="000000"/>
        </w:rPr>
        <w:t>The current bleed rate of 15.6% is concerning and highlights the need for further research to identify the underlying causes</w:t>
      </w:r>
      <w:r w:rsidR="00F82598">
        <w:rPr>
          <w:color w:val="000000"/>
        </w:rPr>
        <w:t xml:space="preserve"> and develop strategies to reduce readmission and bleeding rates.</w:t>
      </w:r>
      <w:r>
        <w:rPr>
          <w:color w:val="000000"/>
        </w:rPr>
        <w:t xml:space="preserve"> </w:t>
      </w:r>
    </w:p>
    <w:p w14:paraId="000001A5" w14:textId="676FF8E9" w:rsidR="003863BD" w:rsidRDefault="003863BD" w:rsidP="00927305">
      <w:pPr>
        <w:spacing w:after="0" w:line="276" w:lineRule="auto"/>
        <w:rPr>
          <w:color w:val="000000"/>
        </w:rPr>
      </w:pPr>
    </w:p>
    <w:p w14:paraId="4DACFAC1" w14:textId="64EAEC97" w:rsidR="003F0E1A" w:rsidRPr="004A5269" w:rsidRDefault="003F0E1A" w:rsidP="00927305">
      <w:pPr>
        <w:spacing w:after="0" w:line="276" w:lineRule="auto"/>
        <w:rPr>
          <w:shd w:val="clear" w:color="auto" w:fill="FFFFFF"/>
        </w:rPr>
      </w:pPr>
      <w:r>
        <w:rPr>
          <w:color w:val="000000"/>
        </w:rPr>
        <w:t xml:space="preserve">The study will be run by INTEGRATE, the UK ENT Trainee Collaborative Network. </w:t>
      </w:r>
      <w:r w:rsidR="004A5269" w:rsidRPr="00403AB4">
        <w:t xml:space="preserve">There is increasing recognition of the importance of trainee led collaborative networks in the delivery of large scale, meaningful research projects. Involvement in collaborative research has also been recently incorporated into the National ENT ST3 scoring system. </w:t>
      </w:r>
      <w:r w:rsidR="004A5269">
        <w:t xml:space="preserve">By giving trainees the opportunity to be involved in high quality, multi-centre research this strengthens the research culture within ENT and promotes excellence in the specialty. </w:t>
      </w:r>
      <w:r w:rsidR="004A5269" w:rsidRPr="00403AB4">
        <w:t>INTEGRATE has successfully delivered multiple national audits that have had a significant impact on current practice</w:t>
      </w:r>
      <w:r w:rsidR="004A5269">
        <w:t xml:space="preserve"> </w:t>
      </w:r>
      <w:r w:rsidR="004A5269" w:rsidRPr="00403AB4">
        <w:t>including</w:t>
      </w:r>
      <w:r w:rsidR="004A5269">
        <w:t xml:space="preserve"> the </w:t>
      </w:r>
      <w:r w:rsidR="004A5269" w:rsidRPr="00AB6518">
        <w:rPr>
          <w:shd w:val="clear" w:color="auto" w:fill="FFFFFF"/>
        </w:rPr>
        <w:t>ENT UK Suspected Head &amp; Neck Cancer Remote Triage Service Evaluation 2020 (10.1002/cncr.33800)</w:t>
      </w:r>
      <w:r w:rsidR="004A5269">
        <w:rPr>
          <w:shd w:val="clear" w:color="auto" w:fill="FFFFFF"/>
        </w:rPr>
        <w:t xml:space="preserve"> and </w:t>
      </w:r>
      <w:r w:rsidR="004A5269" w:rsidRPr="00AB6518">
        <w:rPr>
          <w:shd w:val="clear" w:color="auto" w:fill="FFFFFF"/>
        </w:rPr>
        <w:t>National Epistaxis Audit 2016 (10.1017/S002221511700202X)</w:t>
      </w:r>
      <w:r w:rsidR="004A5269">
        <w:rPr>
          <w:shd w:val="clear" w:color="auto" w:fill="FFFFFF"/>
        </w:rPr>
        <w:t xml:space="preserve">. </w:t>
      </w:r>
      <w:r w:rsidR="004A5269">
        <w:t>This project would represent the first cohort study run by INTEGRATE</w:t>
      </w:r>
      <w:r w:rsidR="00902A7C">
        <w:t>, and has assurances of support from ENT UK, the British Otorhinolaryngology and Allied Sciences Research Society (BOARS) and the Royal College of England research surgical specialty lead.</w:t>
      </w:r>
    </w:p>
    <w:p w14:paraId="049CA0AA" w14:textId="77777777" w:rsidR="004A5269" w:rsidRDefault="004A5269" w:rsidP="00927305">
      <w:pPr>
        <w:spacing w:after="0" w:line="276" w:lineRule="auto"/>
        <w:rPr>
          <w:color w:val="000000"/>
        </w:rPr>
      </w:pPr>
    </w:p>
    <w:p w14:paraId="000001A6" w14:textId="5A8AD044" w:rsidR="003863BD" w:rsidRDefault="00B75D3B" w:rsidP="00927305">
      <w:pPr>
        <w:spacing w:after="0" w:line="276" w:lineRule="auto"/>
      </w:pPr>
      <w:r>
        <w:rPr>
          <w:color w:val="000000"/>
        </w:rPr>
        <w:t>We plan to conduct a</w:t>
      </w:r>
      <w:r w:rsidR="003F0E1A">
        <w:rPr>
          <w:color w:val="000000"/>
        </w:rPr>
        <w:t>n</w:t>
      </w:r>
      <w:r>
        <w:rPr>
          <w:color w:val="000000"/>
        </w:rPr>
        <w:t xml:space="preserve"> </w:t>
      </w:r>
      <w:r w:rsidR="00155C44">
        <w:rPr>
          <w:color w:val="000000"/>
        </w:rPr>
        <w:t xml:space="preserve">exploratory, </w:t>
      </w:r>
      <w:r w:rsidR="009C2155">
        <w:rPr>
          <w:color w:val="000000"/>
        </w:rPr>
        <w:t xml:space="preserve">national, </w:t>
      </w:r>
      <w:r>
        <w:rPr>
          <w:color w:val="000000"/>
        </w:rPr>
        <w:t xml:space="preserve">prospective, multicentre collaborative cohort study of all consecutive adult patients undergoing tonsillectomy over </w:t>
      </w:r>
      <w:r w:rsidR="00F4446A">
        <w:rPr>
          <w:color w:val="000000"/>
        </w:rPr>
        <w:t xml:space="preserve">a </w:t>
      </w:r>
      <w:r w:rsidR="00927305">
        <w:rPr>
          <w:color w:val="000000"/>
        </w:rPr>
        <w:t>two-month</w:t>
      </w:r>
      <w:r w:rsidR="00F4446A">
        <w:rPr>
          <w:color w:val="000000"/>
        </w:rPr>
        <w:t xml:space="preserve"> period</w:t>
      </w:r>
      <w:r>
        <w:rPr>
          <w:color w:val="000000"/>
        </w:rPr>
        <w:t xml:space="preserve">. Patients will be expected to fill in a questionnaire on how their sore throat is impacting their quality of life (TOI 14 – Tonsillectomy Outcome Inventory). We will collect granular data on patient characteristics, previous episodes of sore throat, surgical and anaesthetic characteristics and post-operative management including analgesia. We will also telephone the patient at 28 days following surgery to determine if </w:t>
      </w:r>
      <w:r>
        <w:rPr>
          <w:color w:val="000000"/>
        </w:rPr>
        <w:lastRenderedPageBreak/>
        <w:t>they have had any episodes of bleeding and how this was managed. The aim of this study is to better understand the risk factors associated with an increased risk of PTB and how we can change our practice to reduce this risk for patients.</w:t>
      </w:r>
      <w:r w:rsidR="00F82598">
        <w:rPr>
          <w:color w:val="000000"/>
        </w:rPr>
        <w:t xml:space="preserve"> </w:t>
      </w:r>
      <w:r w:rsidR="003F0E1A">
        <w:rPr>
          <w:color w:val="000000"/>
        </w:rPr>
        <w:t xml:space="preserve">We hope it may provide the basis for the larger funded study over a longer time frame in the future. </w:t>
      </w:r>
    </w:p>
    <w:p w14:paraId="000001A7" w14:textId="77777777" w:rsidR="003863BD" w:rsidRDefault="003863BD" w:rsidP="009C2155">
      <w:pPr>
        <w:spacing w:line="276" w:lineRule="auto"/>
        <w:rPr>
          <w:color w:val="0000FF"/>
        </w:rPr>
      </w:pPr>
    </w:p>
    <w:p w14:paraId="000001A8"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2</w:t>
      </w:r>
      <w:r>
        <w:rPr>
          <w:rFonts w:ascii="Arial" w:eastAsia="Arial" w:hAnsi="Arial" w:cs="Arial"/>
          <w:color w:val="000000"/>
          <w:sz w:val="22"/>
          <w:szCs w:val="22"/>
        </w:rPr>
        <w:tab/>
        <w:t xml:space="preserve">RATIONALE </w:t>
      </w:r>
    </w:p>
    <w:p w14:paraId="000001AD" w14:textId="77777777" w:rsidR="003863BD" w:rsidRDefault="003863BD" w:rsidP="009C2155">
      <w:pPr>
        <w:spacing w:line="276" w:lineRule="auto"/>
        <w:rPr>
          <w:color w:val="0000FF"/>
        </w:rPr>
      </w:pPr>
    </w:p>
    <w:p w14:paraId="000001AE" w14:textId="2452855E" w:rsidR="003863BD" w:rsidRDefault="00B75D3B" w:rsidP="009C2155">
      <w:pPr>
        <w:spacing w:line="276" w:lineRule="auto"/>
      </w:pPr>
      <w:r>
        <w:t>Reducing the rate of PTB is a major national priority, particularly in the context of the trend towards day case procedures and lower readmission, as outlined in the recent Getting It Right First Time (GIRFT) specialty report</w:t>
      </w:r>
      <w:r w:rsidR="009C2155">
        <w:t xml:space="preserve"> </w:t>
      </w:r>
      <w:r w:rsidR="009C2155">
        <w:fldChar w:fldCharType="begin"/>
      </w:r>
      <w:r w:rsidR="009C2155">
        <w:instrText xml:space="preserve"> ADDIN EN.CITE &lt;EndNote&gt;&lt;Cite&gt;&lt;Author&gt;Time&lt;/Author&gt;&lt;Year&gt;2019&lt;/Year&gt;&lt;RecNum&gt;228&lt;/RecNum&gt;&lt;DisplayText&gt;(5)&lt;/DisplayText&gt;&lt;record&gt;&lt;rec-number&gt;228&lt;/rec-number&gt;&lt;foreign-keys&gt;&lt;key app="EN" db-id="52vxxtv2vp95skevpacvza04xffzs00zd2rt" timestamp="1709134430"&gt;228&lt;/key&gt;&lt;/foreign-keys&gt;&lt;ref-type name="Report"&gt;27&lt;/ref-type&gt;&lt;contributors&gt;&lt;authors&gt;&lt;author&gt;Getting It Right First Time&lt;/author&gt;&lt;/authors&gt;&lt;/contributors&gt;&lt;titles&gt;&lt;title&gt;Ear, Nose, Throat Surgery. GIRFT Programme National Specialty Report&lt;/title&gt;&lt;/titles&gt;&lt;dates&gt;&lt;year&gt;2019&lt;/year&gt;&lt;/dates&gt;&lt;urls&gt;&lt;/urls&gt;&lt;/record&gt;&lt;/Cite&gt;&lt;/EndNote&gt;</w:instrText>
      </w:r>
      <w:r w:rsidR="009C2155">
        <w:fldChar w:fldCharType="separate"/>
      </w:r>
      <w:r w:rsidR="009C2155">
        <w:rPr>
          <w:noProof/>
        </w:rPr>
        <w:t>(5)</w:t>
      </w:r>
      <w:r w:rsidR="009C2155">
        <w:fldChar w:fldCharType="end"/>
      </w:r>
      <w:r>
        <w:t xml:space="preserve">. Understanding the risk factors associated with an increased risk of PTB will inform quality improvement projects that could reduce morbidity for patients and result in significant cost savings to the NHS. We also plan to disseminate our study findings to the wider public to provide patients with the most up-to-date information on the risks associated with tonsillectomy to facilitate the informed decision-making process. </w:t>
      </w:r>
    </w:p>
    <w:p w14:paraId="000001AF" w14:textId="77777777" w:rsidR="003863BD" w:rsidRDefault="003863BD" w:rsidP="009C2155">
      <w:pPr>
        <w:spacing w:line="276" w:lineRule="auto"/>
        <w:rPr>
          <w:color w:val="0000FF"/>
        </w:rPr>
      </w:pPr>
    </w:p>
    <w:p w14:paraId="000001B5" w14:textId="7D6BBBC0"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3</w:t>
      </w:r>
      <w:r w:rsidR="007B2016">
        <w:rPr>
          <w:b/>
          <w:color w:val="000000"/>
        </w:rPr>
        <w:t xml:space="preserve">.         </w:t>
      </w:r>
      <w:r>
        <w:rPr>
          <w:b/>
          <w:color w:val="000000"/>
        </w:rPr>
        <w:t xml:space="preserve">THEORETICAL </w:t>
      </w:r>
      <w:sdt>
        <w:sdtPr>
          <w:tag w:val="goog_rdk_17"/>
          <w:id w:val="-848865075"/>
        </w:sdtPr>
        <w:sdtEndPr/>
        <w:sdtContent/>
      </w:sdt>
      <w:sdt>
        <w:sdtPr>
          <w:tag w:val="goog_rdk_18"/>
          <w:id w:val="40257406"/>
        </w:sdtPr>
        <w:sdtEndPr/>
        <w:sdtContent/>
      </w:sdt>
      <w:sdt>
        <w:sdtPr>
          <w:tag w:val="goog_rdk_19"/>
          <w:id w:val="36625183"/>
        </w:sdtPr>
        <w:sdtEndPr/>
        <w:sdtContent/>
      </w:sdt>
      <w:r>
        <w:rPr>
          <w:b/>
          <w:color w:val="000000"/>
        </w:rPr>
        <w:t xml:space="preserve">FRAMEWORK </w:t>
      </w:r>
    </w:p>
    <w:p w14:paraId="50C92CDD" w14:textId="77777777" w:rsidR="009C2155" w:rsidRP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1C1407AE" w14:textId="77777777" w:rsidR="00A51D45"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r>
        <w:t xml:space="preserve">Unpublished data from Hospital Episode Statistics suggests that the current bleed rate </w:t>
      </w:r>
      <w:r w:rsidR="00272EE1">
        <w:t xml:space="preserve">amongst adults </w:t>
      </w:r>
      <w:r>
        <w:t xml:space="preserve">has </w:t>
      </w:r>
      <w:r w:rsidR="00A51D45">
        <w:t>dramatically increased to</w:t>
      </w:r>
      <w:r>
        <w:t xml:space="preserve"> 1</w:t>
      </w:r>
      <w:r w:rsidR="009C2155">
        <w:t>5.6</w:t>
      </w:r>
      <w:r>
        <w:t>% in 202</w:t>
      </w:r>
      <w:r w:rsidR="009C2155">
        <w:t>2</w:t>
      </w:r>
      <w:r w:rsidR="00A51D45">
        <w:t>-</w:t>
      </w:r>
      <w:r w:rsidR="009C2155">
        <w:t>3</w:t>
      </w:r>
      <w:r>
        <w:t xml:space="preserve"> from the </w:t>
      </w:r>
      <w:r w:rsidR="00272EE1">
        <w:t>4</w:t>
      </w:r>
      <w:r>
        <w:t>.</w:t>
      </w:r>
      <w:r w:rsidR="00180404">
        <w:t>9</w:t>
      </w:r>
      <w:r>
        <w:t>% previously demonstrated in the National Prospective Tonsillectomy Audit in 2005</w:t>
      </w:r>
      <w:r w:rsidR="009C2155">
        <w:t xml:space="preserve"> </w:t>
      </w:r>
      <w:r w:rsidR="009C2155">
        <w:fldChar w:fldCharType="begin">
          <w:fldData xml:space="preserve">PEVuZE5vdGU+PENpdGU+PEF1dGhvcj5Qb3dlbGw8L0F1dGhvcj48WWVhcj4yMDI0PC9ZZWFyPjxS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</w:fldData>
        </w:fldChar>
      </w:r>
      <w:r w:rsidR="00A51D45">
        <w:instrText xml:space="preserve"> ADDIN EN.CITE </w:instrText>
      </w:r>
      <w:r w:rsidR="00A51D45">
        <w:fldChar w:fldCharType="begin">
          <w:fldData xml:space="preserve">PEVuZE5vdGU+PENpdGU+PEF1dGhvcj5Qb3dlbGw8L0F1dGhvcj48WWVhcj4yMDI0PC9ZZWFyPjxS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</w:fldData>
        </w:fldChar>
      </w:r>
      <w:r w:rsidR="00A51D45">
        <w:instrText xml:space="preserve"> ADDIN EN.CITE.DATA </w:instrText>
      </w:r>
      <w:r w:rsidR="00A51D45">
        <w:fldChar w:fldCharType="end"/>
      </w:r>
      <w:r w:rsidR="009C2155">
        <w:fldChar w:fldCharType="separate"/>
      </w:r>
      <w:r w:rsidR="00A51D45">
        <w:rPr>
          <w:noProof/>
        </w:rPr>
        <w:t>(2, 3)</w:t>
      </w:r>
      <w:r w:rsidR="009C2155">
        <w:fldChar w:fldCharType="end"/>
      </w:r>
      <w:r>
        <w:t>. Reducing the rate of PTB is a major national priority, particularly in the context of the trend towards day case procedures and lower readmission</w:t>
      </w:r>
      <w:r w:rsidR="00A51D45">
        <w:t xml:space="preserve"> rates</w:t>
      </w:r>
      <w:r>
        <w:t>, as outlined in the recent Getting It Right First Time (GIRFT) specialty report</w:t>
      </w:r>
      <w:r w:rsidR="009C2155">
        <w:t xml:space="preserve"> </w:t>
      </w:r>
      <w:r w:rsidR="009C2155">
        <w:fldChar w:fldCharType="begin"/>
      </w:r>
      <w:r w:rsidR="009C2155">
        <w:instrText xml:space="preserve"> ADDIN EN.CITE &lt;EndNote&gt;&lt;Cite&gt;&lt;Author&gt;Time&lt;/Author&gt;&lt;Year&gt;2019&lt;/Year&gt;&lt;RecNum&gt;228&lt;/RecNum&gt;&lt;DisplayText&gt;(5)&lt;/DisplayText&gt;&lt;record&gt;&lt;rec-number&gt;228&lt;/rec-number&gt;&lt;foreign-keys&gt;&lt;key app="EN" db-id="52vxxtv2vp95skevpacvza04xffzs00zd2rt" timestamp="1709134430"&gt;228&lt;/key&gt;&lt;/foreign-keys&gt;&lt;ref-type name="Report"&gt;27&lt;/ref-type&gt;&lt;contributors&gt;&lt;authors&gt;&lt;author&gt;Getting It Right First Time&lt;/author&gt;&lt;/authors&gt;&lt;/contributors&gt;&lt;titles&gt;&lt;title&gt;Ear, Nose, Throat Surgery. GIRFT Programme National Specialty Report&lt;/title&gt;&lt;/titles&gt;&lt;dates&gt;&lt;year&gt;2019&lt;/year&gt;&lt;/dates&gt;&lt;urls&gt;&lt;/urls&gt;&lt;/record&gt;&lt;/Cite&gt;&lt;/EndNote&gt;</w:instrText>
      </w:r>
      <w:r w:rsidR="009C2155">
        <w:fldChar w:fldCharType="separate"/>
      </w:r>
      <w:r w:rsidR="009C2155">
        <w:rPr>
          <w:noProof/>
        </w:rPr>
        <w:t>(5)</w:t>
      </w:r>
      <w:r w:rsidR="009C2155">
        <w:fldChar w:fldCharType="end"/>
      </w:r>
      <w:r>
        <w:t xml:space="preserve">. </w:t>
      </w:r>
    </w:p>
    <w:p w14:paraId="2767CCD5" w14:textId="77777777" w:rsidR="00A51D45" w:rsidRDefault="00A51D4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p>
    <w:p w14:paraId="000001B6" w14:textId="533F4AF3" w:rsidR="003863BD" w:rsidRDefault="000958D9" w:rsidP="00A51D4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r>
        <w:t xml:space="preserve">Whilst the HES data can provide up to date information on the readmission and rebleed rates, it cannot </w:t>
      </w:r>
      <w:r w:rsidR="00F4446A">
        <w:t xml:space="preserve">capture granular data on patient and treatment characteristics that increase an individual’s risk of bleeding. Identifying the potential risk factors that may place a patient at an increased risk of PTB may inform national quality improvement projects to produce evidence-based guidance around intra- and post-operative tonsillectomy care. </w:t>
      </w:r>
      <w:r w:rsidR="00B75D3B">
        <w:t xml:space="preserve">This study also aims to address some of the </w:t>
      </w:r>
      <w:r w:rsidR="00A51D45">
        <w:t>shortcomings of</w:t>
      </w:r>
      <w:r w:rsidR="00B75D3B">
        <w:t xml:space="preserve"> </w:t>
      </w:r>
      <w:r w:rsidR="00A51D45">
        <w:t>previous research</w:t>
      </w:r>
      <w:r w:rsidR="00B75D3B">
        <w:t xml:space="preserve">, </w:t>
      </w:r>
      <w:r w:rsidR="00A51D45">
        <w:t>specifically</w:t>
      </w:r>
      <w:r w:rsidR="00B75D3B">
        <w:t xml:space="preserve"> </w:t>
      </w:r>
      <w:r w:rsidR="00A51D45">
        <w:t xml:space="preserve">by conducting a </w:t>
      </w:r>
      <w:r w:rsidR="00902A7C">
        <w:t>28-day</w:t>
      </w:r>
      <w:r w:rsidR="00A51D45">
        <w:t xml:space="preserve"> telephone follow-up with patients to ensure all cases of PTB are captured to provide a more accurate and comprehensive assessment of the current bleed rate. </w:t>
      </w:r>
    </w:p>
    <w:p w14:paraId="000001B7"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p>
    <w:p w14:paraId="000001B8"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4</w:t>
      </w:r>
      <w:r>
        <w:rPr>
          <w:rFonts w:ascii="Arial" w:eastAsia="Arial" w:hAnsi="Arial" w:cs="Arial"/>
          <w:color w:val="000000"/>
          <w:sz w:val="22"/>
          <w:szCs w:val="22"/>
        </w:rPr>
        <w:tab/>
        <w:t>RESEARCH QUESTION/AIM(S)</w:t>
      </w:r>
    </w:p>
    <w:p w14:paraId="000001BB" w14:textId="77777777" w:rsidR="003863BD" w:rsidRDefault="003863BD" w:rsidP="009C2155">
      <w:pPr>
        <w:spacing w:after="0" w:line="276" w:lineRule="auto"/>
        <w:rPr>
          <w:b/>
        </w:rPr>
      </w:pPr>
    </w:p>
    <w:p w14:paraId="000001BC" w14:textId="5CBBCF4F" w:rsidR="003863BD" w:rsidRDefault="00B75D3B" w:rsidP="009C2155">
      <w:pPr>
        <w:spacing w:after="0" w:line="276" w:lineRule="auto"/>
        <w:rPr>
          <w:color w:val="000000"/>
        </w:rPr>
      </w:pPr>
      <w:r>
        <w:rPr>
          <w:color w:val="000000"/>
        </w:rPr>
        <w:t xml:space="preserve">To </w:t>
      </w:r>
      <w:r w:rsidR="00180404">
        <w:rPr>
          <w:color w:val="000000"/>
        </w:rPr>
        <w:t>investigate</w:t>
      </w:r>
      <w:r>
        <w:rPr>
          <w:color w:val="000000"/>
        </w:rPr>
        <w:t xml:space="preserve"> the </w:t>
      </w:r>
      <w:r w:rsidR="00180404">
        <w:rPr>
          <w:color w:val="000000"/>
        </w:rPr>
        <w:t xml:space="preserve">causes for readmission </w:t>
      </w:r>
      <w:r w:rsidR="00970098">
        <w:rPr>
          <w:color w:val="000000"/>
        </w:rPr>
        <w:t xml:space="preserve">and </w:t>
      </w:r>
      <w:r w:rsidR="00180404">
        <w:rPr>
          <w:color w:val="000000"/>
        </w:rPr>
        <w:t xml:space="preserve">bleeding following tonsillectomy </w:t>
      </w:r>
    </w:p>
    <w:p w14:paraId="000001BD" w14:textId="77777777" w:rsidR="003863BD" w:rsidRDefault="003863BD" w:rsidP="009C2155">
      <w:pPr>
        <w:spacing w:after="0" w:line="276" w:lineRule="auto"/>
        <w:rPr>
          <w:b/>
        </w:rPr>
      </w:pPr>
    </w:p>
    <w:p w14:paraId="000001BE" w14:textId="77777777" w:rsidR="003863BD" w:rsidRDefault="00B75D3B" w:rsidP="009C2155">
      <w:pPr>
        <w:spacing w:after="0" w:line="276" w:lineRule="auto"/>
        <w:rPr>
          <w:b/>
        </w:rPr>
      </w:pPr>
      <w:r>
        <w:rPr>
          <w:b/>
        </w:rPr>
        <w:t>4.1</w:t>
      </w:r>
      <w:r>
        <w:tab/>
      </w:r>
      <w:r>
        <w:rPr>
          <w:b/>
        </w:rPr>
        <w:t>Objectives</w:t>
      </w:r>
    </w:p>
    <w:p w14:paraId="000001BF" w14:textId="77777777" w:rsidR="003863BD" w:rsidRDefault="003863BD" w:rsidP="009C2155">
      <w:pPr>
        <w:spacing w:after="0" w:line="276" w:lineRule="auto"/>
        <w:rPr>
          <w:b/>
          <w:color w:val="0000FF"/>
        </w:rPr>
      </w:pPr>
    </w:p>
    <w:p w14:paraId="000001C0" w14:textId="77777777" w:rsidR="003863BD" w:rsidRDefault="00B75D3B" w:rsidP="009C2155">
      <w:pPr>
        <w:spacing w:after="0" w:line="276" w:lineRule="auto"/>
        <w:rPr>
          <w:color w:val="000000"/>
        </w:rPr>
      </w:pPr>
      <w:r>
        <w:rPr>
          <w:color w:val="000000"/>
        </w:rPr>
        <w:t>Primary objective</w:t>
      </w:r>
    </w:p>
    <w:p w14:paraId="000001C2" w14:textId="3242898E" w:rsidR="003863BD" w:rsidRDefault="00B75D3B" w:rsidP="009C2155">
      <w:pPr>
        <w:numPr>
          <w:ilvl w:val="0"/>
          <w:numId w:val="15"/>
        </w:numPr>
        <w:pBdr>
          <w:top w:val="nil"/>
          <w:left w:val="nil"/>
          <w:bottom w:val="nil"/>
          <w:right w:val="nil"/>
          <w:between w:val="nil"/>
        </w:pBdr>
        <w:spacing w:after="0" w:line="276" w:lineRule="auto"/>
        <w:rPr>
          <w:color w:val="000000"/>
        </w:rPr>
      </w:pPr>
      <w:r>
        <w:rPr>
          <w:color w:val="000000"/>
        </w:rPr>
        <w:t>To better understand the risk factors associated with an increased risk of post-tonsillectomy bleed (PTB) in the first 28 days following tonsillectomy.</w:t>
      </w:r>
    </w:p>
    <w:p w14:paraId="3DA3DF3B" w14:textId="77777777" w:rsidR="009C2155" w:rsidRPr="009C2155" w:rsidRDefault="009C2155" w:rsidP="009C2155">
      <w:pPr>
        <w:pBdr>
          <w:top w:val="nil"/>
          <w:left w:val="nil"/>
          <w:bottom w:val="nil"/>
          <w:right w:val="nil"/>
          <w:between w:val="nil"/>
        </w:pBdr>
        <w:spacing w:after="0" w:line="276" w:lineRule="auto"/>
        <w:ind w:left="720"/>
        <w:rPr>
          <w:color w:val="000000"/>
        </w:rPr>
      </w:pPr>
    </w:p>
    <w:p w14:paraId="000001C3" w14:textId="7B6A795B" w:rsidR="003863BD" w:rsidRDefault="00B75D3B" w:rsidP="009C2155">
      <w:pPr>
        <w:spacing w:after="0" w:line="276" w:lineRule="auto"/>
        <w:rPr>
          <w:color w:val="000000"/>
        </w:rPr>
      </w:pPr>
      <w:r>
        <w:rPr>
          <w:color w:val="000000"/>
        </w:rPr>
        <w:lastRenderedPageBreak/>
        <w:t>Secondary objective</w:t>
      </w:r>
      <w:r w:rsidR="00180404">
        <w:rPr>
          <w:color w:val="000000"/>
        </w:rPr>
        <w:t>s</w:t>
      </w:r>
    </w:p>
    <w:p w14:paraId="000001C5" w14:textId="432E4A6F" w:rsidR="003863BD" w:rsidRDefault="00B75D3B" w:rsidP="009C2155">
      <w:pPr>
        <w:numPr>
          <w:ilvl w:val="0"/>
          <w:numId w:val="23"/>
        </w:numPr>
        <w:spacing w:after="0" w:line="276" w:lineRule="auto"/>
        <w:rPr>
          <w:color w:val="000000"/>
        </w:rPr>
      </w:pPr>
      <w:r>
        <w:rPr>
          <w:color w:val="000000"/>
        </w:rPr>
        <w:t xml:space="preserve">Determine </w:t>
      </w:r>
      <w:r w:rsidR="00182E62">
        <w:rPr>
          <w:color w:val="000000"/>
        </w:rPr>
        <w:t xml:space="preserve">readmission and </w:t>
      </w:r>
      <w:r>
        <w:rPr>
          <w:color w:val="000000"/>
        </w:rPr>
        <w:t>post-operative haemorrhage</w:t>
      </w:r>
      <w:r w:rsidR="00182E62">
        <w:rPr>
          <w:color w:val="000000"/>
        </w:rPr>
        <w:t xml:space="preserve"> rate </w:t>
      </w:r>
      <w:r>
        <w:rPr>
          <w:color w:val="000000"/>
        </w:rPr>
        <w:t xml:space="preserve">in the first 28 days following tonsillectomy </w:t>
      </w:r>
      <w:r w:rsidR="00182E62">
        <w:rPr>
          <w:color w:val="000000"/>
        </w:rPr>
        <w:t xml:space="preserve">and compare this to Hospital Episode Statistics data. </w:t>
      </w:r>
    </w:p>
    <w:p w14:paraId="2AD5335C" w14:textId="77777777" w:rsidR="00733B12" w:rsidRDefault="00733B12" w:rsidP="009C2155">
      <w:pPr>
        <w:numPr>
          <w:ilvl w:val="0"/>
          <w:numId w:val="23"/>
        </w:numPr>
        <w:pBdr>
          <w:top w:val="nil"/>
          <w:left w:val="nil"/>
          <w:bottom w:val="nil"/>
          <w:right w:val="nil"/>
          <w:between w:val="nil"/>
        </w:pBdr>
        <w:spacing w:after="0" w:line="276" w:lineRule="auto"/>
        <w:rPr>
          <w:color w:val="000000"/>
        </w:rPr>
      </w:pPr>
      <w:r w:rsidRPr="00180404">
        <w:rPr>
          <w:color w:val="000000"/>
          <w:lang w:val="en-US"/>
        </w:rPr>
        <w:t>Examine frequency and severity of tonsillitis episodes prior to being listed for surgery</w:t>
      </w:r>
      <w:r>
        <w:rPr>
          <w:color w:val="000000"/>
        </w:rPr>
        <w:t xml:space="preserve"> </w:t>
      </w:r>
    </w:p>
    <w:p w14:paraId="05C413D6" w14:textId="195F776A" w:rsidR="00970098" w:rsidRDefault="00733B12" w:rsidP="00180404">
      <w:pPr>
        <w:numPr>
          <w:ilvl w:val="0"/>
          <w:numId w:val="23"/>
        </w:numPr>
        <w:pBdr>
          <w:top w:val="nil"/>
          <w:left w:val="nil"/>
          <w:bottom w:val="nil"/>
          <w:right w:val="nil"/>
          <w:between w:val="nil"/>
        </w:pBdr>
        <w:spacing w:after="0" w:line="276" w:lineRule="auto"/>
        <w:rPr>
          <w:color w:val="000000"/>
        </w:rPr>
      </w:pPr>
      <w:r>
        <w:rPr>
          <w:color w:val="000000"/>
        </w:rPr>
        <w:t>Evaluate differences in intra-operative and post-operative management of tonsillectomy patients</w:t>
      </w:r>
    </w:p>
    <w:p w14:paraId="7E74DEEB" w14:textId="29E34A2C" w:rsidR="00733B12" w:rsidRPr="00180404" w:rsidRDefault="00733B12" w:rsidP="00180404">
      <w:pPr>
        <w:numPr>
          <w:ilvl w:val="0"/>
          <w:numId w:val="23"/>
        </w:numPr>
        <w:pBdr>
          <w:top w:val="nil"/>
          <w:left w:val="nil"/>
          <w:bottom w:val="nil"/>
          <w:right w:val="nil"/>
          <w:between w:val="nil"/>
        </w:pBdr>
        <w:spacing w:after="0" w:line="276" w:lineRule="auto"/>
        <w:rPr>
          <w:color w:val="000000"/>
        </w:rPr>
      </w:pPr>
      <w:r>
        <w:rPr>
          <w:color w:val="000000"/>
        </w:rPr>
        <w:t>Examine the management pathways for post-tonsillectomy haemorrhage</w:t>
      </w:r>
    </w:p>
    <w:p w14:paraId="000001C9" w14:textId="246908D8" w:rsidR="003863BD" w:rsidRDefault="003863BD" w:rsidP="00180404">
      <w:pPr>
        <w:pBdr>
          <w:top w:val="nil"/>
          <w:left w:val="nil"/>
          <w:bottom w:val="nil"/>
          <w:right w:val="nil"/>
          <w:between w:val="nil"/>
        </w:pBdr>
        <w:spacing w:after="0" w:line="276" w:lineRule="auto"/>
        <w:ind w:left="360"/>
        <w:rPr>
          <w:color w:val="000000"/>
        </w:rPr>
      </w:pPr>
    </w:p>
    <w:p w14:paraId="000001CA" w14:textId="77777777" w:rsidR="003863BD" w:rsidRDefault="003863BD" w:rsidP="009C2155">
      <w:pPr>
        <w:spacing w:after="0" w:line="276" w:lineRule="auto"/>
        <w:rPr>
          <w:color w:val="0000FF"/>
        </w:rPr>
      </w:pPr>
    </w:p>
    <w:p w14:paraId="000001CB" w14:textId="77777777" w:rsidR="003863BD" w:rsidRDefault="00B75D3B" w:rsidP="009C2155">
      <w:pPr>
        <w:spacing w:after="0" w:line="276" w:lineRule="auto"/>
        <w:rPr>
          <w:b/>
        </w:rPr>
      </w:pPr>
      <w:r>
        <w:rPr>
          <w:b/>
        </w:rPr>
        <w:t>4.2</w:t>
      </w:r>
      <w:r>
        <w:rPr>
          <w:b/>
        </w:rPr>
        <w:tab/>
        <w:t>Outcome</w:t>
      </w:r>
    </w:p>
    <w:p w14:paraId="000001CD" w14:textId="77777777" w:rsidR="003863BD" w:rsidRDefault="003863BD" w:rsidP="009C2155">
      <w:pPr>
        <w:spacing w:line="276" w:lineRule="auto"/>
      </w:pPr>
    </w:p>
    <w:p w14:paraId="000001CE" w14:textId="3EC3D17B" w:rsidR="003863BD" w:rsidRDefault="00B75D3B" w:rsidP="009C2155">
      <w:pPr>
        <w:spacing w:line="276" w:lineRule="auto"/>
      </w:pPr>
      <w:r>
        <w:rPr>
          <w:color w:val="000000"/>
        </w:rPr>
        <w:t xml:space="preserve">Our prospective, multi-centre, collaborative cohort study aims to provide an in-depth assessment of the risk factors associated with post tonsillectomy bleed. Our results have the potential to inform national quality improvement projects to </w:t>
      </w:r>
      <w:r>
        <w:t xml:space="preserve">produce evidence-based guidance around intra- and post-operative tonsillectomy care. </w:t>
      </w:r>
      <w:r>
        <w:rPr>
          <w:color w:val="000000"/>
        </w:rPr>
        <w:t xml:space="preserve">The results </w:t>
      </w:r>
      <w:r>
        <w:t xml:space="preserve">may help guide clinicians on the safest surgical technique as well as identification of patients with a potential to bleed post-operatively. Reducing the number of patients that go back to theatre for surgical arrest of haemorrhage and readmission to hospital could also result in significant savings to the NHS. For example, a </w:t>
      </w:r>
      <w:r>
        <w:rPr>
          <w:color w:val="4D5156"/>
          <w:highlight w:val="white"/>
        </w:rPr>
        <w:t>~</w:t>
      </w:r>
      <w:r>
        <w:t>20% bleed rate among the 1</w:t>
      </w:r>
      <w:r w:rsidR="00180404">
        <w:t>2</w:t>
      </w:r>
      <w:r>
        <w:t xml:space="preserve">,000 adult tonsillectomies performed </w:t>
      </w:r>
      <w:r w:rsidR="00180404">
        <w:t xml:space="preserve">each year, </w:t>
      </w:r>
      <w:r>
        <w:t xml:space="preserve">with a conservative 1/3 of patients being admitted for one night in hospital at a cost of </w:t>
      </w:r>
      <w:r>
        <w:rPr>
          <w:color w:val="202124"/>
          <w:highlight w:val="white"/>
        </w:rPr>
        <w:t>£</w:t>
      </w:r>
      <w:r>
        <w:t xml:space="preserve">1000/night, would equate to a cost of </w:t>
      </w:r>
      <w:r w:rsidR="00180404">
        <w:t xml:space="preserve">approximately </w:t>
      </w:r>
      <w:r>
        <w:rPr>
          <w:color w:val="202124"/>
          <w:highlight w:val="white"/>
        </w:rPr>
        <w:t>£</w:t>
      </w:r>
      <w:r w:rsidR="00180404">
        <w:t>8</w:t>
      </w:r>
      <w:r>
        <w:t xml:space="preserve">00,000 pa. We also hope the results of our study can be used to produce up to date and accessible information leaflets for medical professionals to provide to patients. We want to ultimately </w:t>
      </w:r>
      <w:r>
        <w:rPr>
          <w:color w:val="000000"/>
        </w:rPr>
        <w:t>see the PTB rate reduce to below 10%.</w:t>
      </w:r>
    </w:p>
    <w:p w14:paraId="000001CF" w14:textId="77777777" w:rsidR="003863BD" w:rsidRDefault="003863BD" w:rsidP="009C2155">
      <w:pPr>
        <w:spacing w:line="276" w:lineRule="auto"/>
      </w:pPr>
    </w:p>
    <w:p w14:paraId="000001D0"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5</w:t>
      </w:r>
      <w:r>
        <w:rPr>
          <w:rFonts w:ascii="Arial" w:eastAsia="Arial" w:hAnsi="Arial" w:cs="Arial"/>
          <w:color w:val="000000"/>
          <w:sz w:val="22"/>
          <w:szCs w:val="22"/>
        </w:rPr>
        <w:tab/>
        <w:t xml:space="preserve">STUDY DESIGN and METHODS of DATA COLLECTION AND DATA </w:t>
      </w:r>
      <w:r>
        <w:rPr>
          <w:color w:val="000000"/>
          <w:sz w:val="22"/>
          <w:szCs w:val="22"/>
        </w:rPr>
        <w:t>ANALYSIS</w:t>
      </w:r>
    </w:p>
    <w:p w14:paraId="000001E2" w14:textId="77777777" w:rsidR="003863BD" w:rsidRDefault="003863BD" w:rsidP="009C2155">
      <w:pPr>
        <w:spacing w:line="276" w:lineRule="auto"/>
        <w:rPr>
          <w:color w:val="0000FF"/>
        </w:rPr>
      </w:pPr>
    </w:p>
    <w:p w14:paraId="000001E3" w14:textId="77777777" w:rsidR="003863BD" w:rsidRDefault="00B75D3B" w:rsidP="009C2155">
      <w:pPr>
        <w:pBdr>
          <w:top w:val="nil"/>
          <w:left w:val="nil"/>
          <w:bottom w:val="nil"/>
          <w:right w:val="nil"/>
          <w:between w:val="nil"/>
        </w:pBdr>
        <w:spacing w:line="276" w:lineRule="auto"/>
        <w:rPr>
          <w:color w:val="000000"/>
        </w:rPr>
      </w:pPr>
      <w:r>
        <w:rPr>
          <w:color w:val="000000"/>
        </w:rPr>
        <w:t>The study methodology is outlined in the flow chart in Figure 1.</w:t>
      </w:r>
    </w:p>
    <w:p w14:paraId="000001E4" w14:textId="77777777" w:rsidR="003863BD" w:rsidRDefault="003863BD" w:rsidP="009C2155">
      <w:pPr>
        <w:pBdr>
          <w:top w:val="nil"/>
          <w:left w:val="nil"/>
          <w:bottom w:val="nil"/>
          <w:right w:val="nil"/>
          <w:between w:val="nil"/>
        </w:pBdr>
        <w:spacing w:line="276" w:lineRule="auto"/>
        <w:rPr>
          <w:color w:val="0000FF"/>
        </w:rPr>
      </w:pPr>
    </w:p>
    <w:p w14:paraId="000001E5" w14:textId="77777777" w:rsidR="003863BD" w:rsidRDefault="00B75D3B" w:rsidP="009C2155">
      <w:pPr>
        <w:spacing w:line="276" w:lineRule="auto"/>
        <w:rPr>
          <w:b/>
          <w:color w:val="000000"/>
        </w:rPr>
      </w:pPr>
      <w:r>
        <w:rPr>
          <w:b/>
          <w:color w:val="000000"/>
        </w:rPr>
        <w:t>5.1</w:t>
      </w:r>
      <w:r>
        <w:rPr>
          <w:b/>
          <w:color w:val="000000"/>
        </w:rPr>
        <w:tab/>
        <w:t xml:space="preserve">Project registration </w:t>
      </w:r>
    </w:p>
    <w:p w14:paraId="000001E6" w14:textId="05B545B0" w:rsidR="003863BD" w:rsidRDefault="00B75D3B" w:rsidP="009C2155">
      <w:pPr>
        <w:pBdr>
          <w:top w:val="nil"/>
          <w:left w:val="nil"/>
          <w:bottom w:val="nil"/>
          <w:right w:val="nil"/>
          <w:between w:val="nil"/>
        </w:pBdr>
        <w:spacing w:before="200" w:after="160" w:line="276" w:lineRule="auto"/>
        <w:ind w:right="-40"/>
      </w:pPr>
      <w:r>
        <w:rPr>
          <w:color w:val="000000"/>
        </w:rPr>
        <w:t xml:space="preserve">This is a local investigator-led, non-commercial, non-interventional national cohort study. No patient identifiable information will be collected by the </w:t>
      </w:r>
      <w:r w:rsidR="00180404">
        <w:rPr>
          <w:color w:val="000000"/>
        </w:rPr>
        <w:t xml:space="preserve">Project Management Team </w:t>
      </w:r>
      <w:r>
        <w:rPr>
          <w:color w:val="000000"/>
        </w:rPr>
        <w:t>and data analysis will not identify hospitals individually. As such, the anticipated risks to patient confidentiality are extremely low.</w:t>
      </w:r>
      <w:r>
        <w:t xml:space="preserve"> </w:t>
      </w:r>
    </w:p>
    <w:p w14:paraId="000001E7" w14:textId="77777777" w:rsidR="003863BD" w:rsidRDefault="003863BD" w:rsidP="009C2155">
      <w:pPr>
        <w:spacing w:line="276" w:lineRule="auto"/>
        <w:rPr>
          <w:color w:val="000000"/>
        </w:rPr>
      </w:pPr>
    </w:p>
    <w:p w14:paraId="000001E8" w14:textId="77777777" w:rsidR="003863BD" w:rsidRDefault="00B75D3B" w:rsidP="009C2155">
      <w:pPr>
        <w:spacing w:line="276" w:lineRule="auto"/>
        <w:rPr>
          <w:b/>
          <w:color w:val="000000"/>
        </w:rPr>
      </w:pPr>
      <w:r>
        <w:rPr>
          <w:b/>
          <w:color w:val="000000"/>
        </w:rPr>
        <w:t>5.2</w:t>
      </w:r>
      <w:r>
        <w:rPr>
          <w:b/>
          <w:color w:val="000000"/>
        </w:rPr>
        <w:tab/>
        <w:t xml:space="preserve">Patient identification </w:t>
      </w:r>
    </w:p>
    <w:p w14:paraId="000001E9" w14:textId="77777777" w:rsidR="003863BD" w:rsidRDefault="00B75D3B" w:rsidP="009C2155">
      <w:pPr>
        <w:spacing w:after="0" w:line="276" w:lineRule="auto"/>
      </w:pPr>
      <w:r>
        <w:t>Local centres will prospectively identify patients for inclusion into the study.</w:t>
      </w:r>
    </w:p>
    <w:p w14:paraId="000001EA" w14:textId="77777777" w:rsidR="003863BD" w:rsidRDefault="003863BD" w:rsidP="009C2155">
      <w:pPr>
        <w:spacing w:after="0" w:line="276" w:lineRule="auto"/>
      </w:pPr>
    </w:p>
    <w:p w14:paraId="000001EB" w14:textId="77777777" w:rsidR="003863BD" w:rsidRDefault="00B75D3B" w:rsidP="009C2155">
      <w:pPr>
        <w:spacing w:after="0" w:line="276" w:lineRule="auto"/>
      </w:pPr>
      <w:r>
        <w:t>These patients will have</w:t>
      </w:r>
    </w:p>
    <w:p w14:paraId="000001EC" w14:textId="2CD0BFC3" w:rsidR="003863BD" w:rsidRDefault="00B75D3B" w:rsidP="009C2155">
      <w:pPr>
        <w:numPr>
          <w:ilvl w:val="0"/>
          <w:numId w:val="27"/>
        </w:numPr>
        <w:pBdr>
          <w:top w:val="nil"/>
          <w:left w:val="nil"/>
          <w:bottom w:val="nil"/>
          <w:right w:val="nil"/>
          <w:between w:val="nil"/>
        </w:pBdr>
        <w:spacing w:after="0" w:line="276" w:lineRule="auto"/>
      </w:pPr>
      <w:r>
        <w:rPr>
          <w:color w:val="000000"/>
        </w:rPr>
        <w:t xml:space="preserve">Undergone tonsillectomy </w:t>
      </w:r>
    </w:p>
    <w:p w14:paraId="000001ED" w14:textId="0DD991D4" w:rsidR="003863BD" w:rsidRDefault="00B75D3B" w:rsidP="009C2155">
      <w:pPr>
        <w:numPr>
          <w:ilvl w:val="0"/>
          <w:numId w:val="27"/>
        </w:numPr>
        <w:pBdr>
          <w:top w:val="nil"/>
          <w:left w:val="nil"/>
          <w:bottom w:val="nil"/>
          <w:right w:val="nil"/>
          <w:between w:val="nil"/>
        </w:pBdr>
        <w:spacing w:after="0" w:line="276" w:lineRule="auto"/>
      </w:pPr>
      <w:r>
        <w:rPr>
          <w:color w:val="000000"/>
        </w:rPr>
        <w:t xml:space="preserve">Surgery to have taken place between </w:t>
      </w:r>
      <w:ins w:id="16" w:author="Ying Ki Lee (NHS Lanarkshire)" w:date="2025-07-28T18:40:00Z">
        <w:r w:rsidR="00B17DC3" w:rsidRPr="00B17DC3">
          <w:rPr>
            <w:b/>
            <w:bCs/>
            <w:color w:val="000000"/>
          </w:rPr>
          <w:t>1</w:t>
        </w:r>
        <w:r w:rsidR="00B17DC3" w:rsidRPr="00B17DC3">
          <w:rPr>
            <w:b/>
            <w:bCs/>
            <w:color w:val="000000"/>
            <w:vertAlign w:val="superscript"/>
          </w:rPr>
          <w:t>st</w:t>
        </w:r>
        <w:r w:rsidR="00B17DC3" w:rsidRPr="00B17DC3">
          <w:rPr>
            <w:b/>
            <w:bCs/>
            <w:color w:val="000000"/>
          </w:rPr>
          <w:t xml:space="preserve"> of August 2025 to </w:t>
        </w:r>
      </w:ins>
      <w:ins w:id="17" w:author="Ying Ki Lee (NHS Lanarkshire)" w:date="2025-07-28T18:41:00Z">
        <w:r w:rsidR="006B6C46">
          <w:rPr>
            <w:b/>
            <w:bCs/>
            <w:color w:val="000000"/>
          </w:rPr>
          <w:t>3</w:t>
        </w:r>
      </w:ins>
      <w:ins w:id="18" w:author="Ying Ki Lee (NHS Lanarkshire)" w:date="2025-07-28T18:42:00Z">
        <w:r w:rsidR="006B6C46">
          <w:rPr>
            <w:b/>
            <w:bCs/>
            <w:color w:val="000000"/>
          </w:rPr>
          <w:t>1</w:t>
        </w:r>
        <w:r w:rsidR="006B6C46">
          <w:rPr>
            <w:b/>
            <w:bCs/>
            <w:color w:val="000000"/>
            <w:vertAlign w:val="superscript"/>
          </w:rPr>
          <w:t>st</w:t>
        </w:r>
      </w:ins>
      <w:ins w:id="19" w:author="Ying Ki Lee (NHS Lanarkshire)" w:date="2025-07-28T18:40:00Z">
        <w:r w:rsidR="00B17DC3">
          <w:rPr>
            <w:b/>
            <w:bCs/>
            <w:color w:val="000000"/>
          </w:rPr>
          <w:t xml:space="preserve"> </w:t>
        </w:r>
        <w:r w:rsidR="00B17DC3" w:rsidRPr="00B17DC3">
          <w:rPr>
            <w:b/>
            <w:bCs/>
            <w:color w:val="000000"/>
          </w:rPr>
          <w:t xml:space="preserve">of </w:t>
        </w:r>
      </w:ins>
      <w:ins w:id="20" w:author="Ying Ki Lee (NHS Lanarkshire)" w:date="2025-07-28T18:42:00Z">
        <w:r w:rsidR="006B6C46">
          <w:rPr>
            <w:b/>
            <w:bCs/>
            <w:color w:val="000000"/>
          </w:rPr>
          <w:t>July</w:t>
        </w:r>
      </w:ins>
      <w:ins w:id="21" w:author="Ying Ki Lee (NHS Lanarkshire)" w:date="2025-07-28T18:40:00Z">
        <w:r w:rsidR="00B17DC3" w:rsidRPr="00B17DC3">
          <w:rPr>
            <w:b/>
            <w:bCs/>
            <w:color w:val="000000"/>
          </w:rPr>
          <w:t xml:space="preserve"> 2026.</w:t>
        </w:r>
      </w:ins>
      <w:del w:id="22" w:author="Ying Ki Lee (NHS Lanarkshire)" w:date="2025-07-28T18:40:00Z">
        <w:r w:rsidR="00927305" w:rsidDel="00B17DC3">
          <w:rPr>
            <w:color w:val="000000"/>
          </w:rPr>
          <w:delText>7</w:delText>
        </w:r>
        <w:r w:rsidR="00927305" w:rsidRPr="00927305" w:rsidDel="00B17DC3">
          <w:rPr>
            <w:color w:val="000000"/>
            <w:vertAlign w:val="superscript"/>
          </w:rPr>
          <w:delText>th</w:delText>
        </w:r>
        <w:r w:rsidR="00927305" w:rsidDel="00B17DC3">
          <w:rPr>
            <w:color w:val="000000"/>
          </w:rPr>
          <w:delText xml:space="preserve"> April</w:delText>
        </w:r>
        <w:r w:rsidDel="00B17DC3">
          <w:rPr>
            <w:color w:val="000000"/>
          </w:rPr>
          <w:delText xml:space="preserve"> 2025 – </w:delText>
        </w:r>
        <w:commentRangeStart w:id="23"/>
        <w:r w:rsidR="00B701A0" w:rsidDel="00B17DC3">
          <w:rPr>
            <w:color w:val="000000"/>
          </w:rPr>
          <w:delText>8</w:delText>
        </w:r>
        <w:r w:rsidR="00927305" w:rsidRPr="00927305" w:rsidDel="00B17DC3">
          <w:rPr>
            <w:color w:val="000000"/>
            <w:vertAlign w:val="superscript"/>
          </w:rPr>
          <w:delText>th</w:delText>
        </w:r>
        <w:commentRangeEnd w:id="23"/>
        <w:r w:rsidR="00FA6276" w:rsidDel="00B17DC3">
          <w:rPr>
            <w:rStyle w:val="CommentReference"/>
            <w:rFonts w:eastAsiaTheme="minorHAnsi"/>
          </w:rPr>
          <w:commentReference w:id="23"/>
        </w:r>
        <w:r w:rsidR="00927305" w:rsidDel="00B17DC3">
          <w:rPr>
            <w:color w:val="000000"/>
          </w:rPr>
          <w:delText xml:space="preserve"> </w:delText>
        </w:r>
        <w:r w:rsidR="00B701A0" w:rsidDel="00B17DC3">
          <w:rPr>
            <w:color w:val="000000"/>
          </w:rPr>
          <w:delText>September</w:delText>
        </w:r>
        <w:r w:rsidDel="00B17DC3">
          <w:rPr>
            <w:color w:val="000000"/>
          </w:rPr>
          <w:delText xml:space="preserve"> 2025</w:delText>
        </w:r>
      </w:del>
      <w:del w:id="24" w:author="Ying Ki Lee (NHS Lanarkshire)" w:date="2025-07-28T18:42:00Z">
        <w:r w:rsidDel="006B6C46">
          <w:rPr>
            <w:color w:val="000000"/>
          </w:rPr>
          <w:delText>.</w:delText>
        </w:r>
      </w:del>
    </w:p>
    <w:p w14:paraId="000001EE" w14:textId="77777777" w:rsidR="003863BD" w:rsidRDefault="003863BD" w:rsidP="009C2155">
      <w:pPr>
        <w:pBdr>
          <w:top w:val="nil"/>
          <w:left w:val="nil"/>
          <w:bottom w:val="nil"/>
          <w:right w:val="nil"/>
          <w:between w:val="nil"/>
        </w:pBdr>
        <w:spacing w:after="0" w:line="276" w:lineRule="auto"/>
        <w:ind w:left="720"/>
        <w:rPr>
          <w:color w:val="000000"/>
        </w:rPr>
      </w:pPr>
    </w:p>
    <w:p w14:paraId="000001EF" w14:textId="2DF88A7C" w:rsidR="003863BD" w:rsidRDefault="00B75D3B" w:rsidP="009C2155">
      <w:pPr>
        <w:spacing w:after="0" w:line="276" w:lineRule="auto"/>
      </w:pPr>
      <w:r>
        <w:t xml:space="preserve">Local investigators are recommended to acquire their patient list via the Informatics departments and / or via the theatre schedule. The clinic notes and investigation results data for these patients will be </w:t>
      </w:r>
      <w:r>
        <w:lastRenderedPageBreak/>
        <w:t xml:space="preserve">reviewed by the local team and full eligibility criteria applied. All eligible patients will be recorded </w:t>
      </w:r>
      <w:r w:rsidR="00755F6F">
        <w:t>onto an Excel Data Tool</w:t>
      </w:r>
      <w:r>
        <w:t>. All screened patients and reasons for exclusions will be recorded.</w:t>
      </w:r>
    </w:p>
    <w:p w14:paraId="000001F0" w14:textId="77777777" w:rsidR="003863BD" w:rsidRDefault="003863BD" w:rsidP="009C2155">
      <w:pPr>
        <w:spacing w:after="0" w:line="276" w:lineRule="auto"/>
      </w:pPr>
    </w:p>
    <w:p w14:paraId="000001F1" w14:textId="408E6B80" w:rsidR="003863BD" w:rsidRDefault="00B75D3B" w:rsidP="009C2155">
      <w:pPr>
        <w:spacing w:after="0" w:line="276" w:lineRule="auto"/>
      </w:pPr>
      <w:r>
        <w:t xml:space="preserve">A </w:t>
      </w:r>
      <w:r w:rsidR="004C378E">
        <w:t xml:space="preserve">Participant Information Sheet </w:t>
      </w:r>
      <w:r>
        <w:t>containing a link to the study website will be provided to prospective patients with their appointment letter for surgery to ensure patients have an appropriate amount of time to consider participating in the study. Patients will then be approached in person before surgery</w:t>
      </w:r>
      <w:r w:rsidR="00CD4A79">
        <w:t xml:space="preserve"> or</w:t>
      </w:r>
      <w:r>
        <w:t xml:space="preserve"> at the time of surgery by a member of their usual clinical team who are participating in the study. </w:t>
      </w:r>
    </w:p>
    <w:p w14:paraId="000001F2" w14:textId="77777777" w:rsidR="003863BD" w:rsidRDefault="003863BD" w:rsidP="009C2155">
      <w:pPr>
        <w:spacing w:after="0" w:line="276" w:lineRule="auto"/>
      </w:pPr>
    </w:p>
    <w:p w14:paraId="000001F3" w14:textId="77777777" w:rsidR="003863BD" w:rsidRDefault="00B75D3B" w:rsidP="009C2155">
      <w:pPr>
        <w:spacing w:line="276" w:lineRule="auto"/>
      </w:pPr>
      <w:r>
        <w:t>A written consent form will be completed if patients agree to participate in the study. Patients will be allowed to withdraw at any time and the reason for withdrawal will be documented. We will ask all patients to complete a Tonsillectomy Outcome Inventory 14 (TOI-14) to measure disease specific QOL on the day of their surgery.</w:t>
      </w:r>
    </w:p>
    <w:p w14:paraId="000001F4" w14:textId="77777777" w:rsidR="003863BD" w:rsidRDefault="003863BD" w:rsidP="009C2155">
      <w:pPr>
        <w:spacing w:after="0" w:line="276" w:lineRule="auto"/>
      </w:pPr>
    </w:p>
    <w:p w14:paraId="000001F5" w14:textId="0CF33D58" w:rsidR="003863BD" w:rsidRDefault="00B75D3B" w:rsidP="009C2155">
      <w:pPr>
        <w:spacing w:after="0" w:line="276" w:lineRule="auto"/>
      </w:pPr>
      <w:r>
        <w:t xml:space="preserve">When necessary, the </w:t>
      </w:r>
      <w:r w:rsidR="00180404">
        <w:t>Project Management Team</w:t>
      </w:r>
      <w:r>
        <w:t xml:space="preserve"> will be able to provide further guidance to local investigators on request: </w:t>
      </w:r>
      <w:hyperlink r:id="rId25">
        <w:r>
          <w:rPr>
            <w:color w:val="0000FF"/>
            <w:u w:val="single"/>
          </w:rPr>
          <w:t>typhoonstudy@entintegrate.co.uk</w:t>
        </w:r>
      </w:hyperlink>
      <w:r>
        <w:t xml:space="preserve">. </w:t>
      </w:r>
    </w:p>
    <w:p w14:paraId="000001F6" w14:textId="77777777" w:rsidR="003863BD" w:rsidRDefault="003863BD" w:rsidP="009C2155">
      <w:pPr>
        <w:spacing w:line="276" w:lineRule="auto"/>
        <w:rPr>
          <w:color w:val="000000"/>
        </w:rPr>
      </w:pPr>
    </w:p>
    <w:p w14:paraId="000001F7" w14:textId="112E7CD4" w:rsidR="003863BD" w:rsidRDefault="00B75D3B" w:rsidP="009C2155">
      <w:pPr>
        <w:spacing w:line="276" w:lineRule="auto"/>
        <w:rPr>
          <w:b/>
          <w:color w:val="000000"/>
        </w:rPr>
      </w:pPr>
      <w:r>
        <w:rPr>
          <w:b/>
          <w:color w:val="000000"/>
        </w:rPr>
        <w:t>5.3</w:t>
      </w:r>
      <w:r>
        <w:rPr>
          <w:b/>
          <w:color w:val="000000"/>
        </w:rPr>
        <w:tab/>
        <w:t xml:space="preserve">Anonymisation of patients </w:t>
      </w:r>
    </w:p>
    <w:p w14:paraId="3F779B6B" w14:textId="77777777" w:rsidR="009C2155" w:rsidRDefault="009C2155" w:rsidP="009C2155">
      <w:pPr>
        <w:spacing w:line="276" w:lineRule="auto"/>
        <w:rPr>
          <w:b/>
          <w:color w:val="000000"/>
        </w:rPr>
      </w:pPr>
    </w:p>
    <w:p w14:paraId="000001F8" w14:textId="5A229552" w:rsidR="003863BD" w:rsidRDefault="00B75D3B" w:rsidP="009C2155">
      <w:pPr>
        <w:spacing w:line="276" w:lineRule="auto"/>
      </w:pPr>
      <w:r>
        <w:t xml:space="preserve">The PMT will not request any identifiable data including date of birth, names, addresses, NHS numbers, medical record numbers (MRN) or identifiable dates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PMT). There will be no traceability from the PMT’s </w:t>
      </w:r>
      <w:r w:rsidR="00233FF4">
        <w:t>spreadsheet</w:t>
      </w:r>
      <w:r>
        <w:t xml:space="preserve"> to local records. If any identifiable data is received, the files will be deleted and the site will be informed.</w:t>
      </w:r>
    </w:p>
    <w:p w14:paraId="000001F9" w14:textId="77777777" w:rsidR="003863BD" w:rsidRDefault="003863BD" w:rsidP="009C2155">
      <w:pPr>
        <w:spacing w:line="276" w:lineRule="auto"/>
        <w:rPr>
          <w:color w:val="000000"/>
        </w:rPr>
      </w:pPr>
    </w:p>
    <w:p w14:paraId="000001FA" w14:textId="6A923FDF" w:rsidR="003863BD" w:rsidRDefault="00B75D3B" w:rsidP="009C2155">
      <w:pPr>
        <w:spacing w:line="276" w:lineRule="auto"/>
        <w:rPr>
          <w:b/>
          <w:color w:val="000000"/>
        </w:rPr>
      </w:pPr>
      <w:r>
        <w:rPr>
          <w:b/>
          <w:color w:val="000000"/>
        </w:rPr>
        <w:t>5.4</w:t>
      </w:r>
      <w:r>
        <w:rPr>
          <w:b/>
          <w:color w:val="000000"/>
        </w:rPr>
        <w:tab/>
        <w:t>Dataset</w:t>
      </w:r>
    </w:p>
    <w:p w14:paraId="07A92C5A" w14:textId="77777777" w:rsidR="009C2155" w:rsidRDefault="009C2155" w:rsidP="009C2155">
      <w:pPr>
        <w:spacing w:line="276" w:lineRule="auto"/>
        <w:rPr>
          <w:b/>
          <w:color w:val="000000"/>
        </w:rPr>
      </w:pPr>
    </w:p>
    <w:p w14:paraId="000001FB" w14:textId="62866D79" w:rsidR="003863BD" w:rsidRDefault="00B75D3B" w:rsidP="009C2155">
      <w:pPr>
        <w:spacing w:line="276" w:lineRule="auto"/>
      </w:pPr>
      <w:r>
        <w:t>All data will be recorded in</w:t>
      </w:r>
      <w:r w:rsidR="00233FF4">
        <w:t xml:space="preserve">to an Excel Data Tool spreadsheet in accordance with local governance guidelines. This uses restricted data fields and data validation to improve data completeness and homogeneity. </w:t>
      </w:r>
      <w:r>
        <w:t xml:space="preserve">This </w:t>
      </w:r>
      <w:r w:rsidR="00233FF4">
        <w:t>database</w:t>
      </w:r>
      <w:r>
        <w:t xml:space="preserve"> will collect data on patient characteristics, surgical characteristics, complications during the initial stay and complications within the first 28 days of initial surgery. </w:t>
      </w:r>
    </w:p>
    <w:p w14:paraId="000001FC" w14:textId="77777777" w:rsidR="003863BD" w:rsidRDefault="003863BD" w:rsidP="009C2155">
      <w:pPr>
        <w:spacing w:line="276" w:lineRule="auto"/>
      </w:pPr>
    </w:p>
    <w:p w14:paraId="000001FD" w14:textId="77777777" w:rsidR="003863BD" w:rsidRDefault="00B75D3B" w:rsidP="009C2155">
      <w:pPr>
        <w:spacing w:after="0" w:line="276" w:lineRule="auto"/>
      </w:pPr>
      <w:r>
        <w:t>The following time frames will be used to classify primary and secondary post-operative haemorrhage:</w:t>
      </w:r>
    </w:p>
    <w:p w14:paraId="000001FE" w14:textId="77777777" w:rsidR="003863BD" w:rsidRDefault="00B75D3B" w:rsidP="009C2155">
      <w:pPr>
        <w:keepNext/>
        <w:keepLines/>
        <w:numPr>
          <w:ilvl w:val="0"/>
          <w:numId w:val="26"/>
        </w:numPr>
        <w:pBdr>
          <w:top w:val="nil"/>
          <w:left w:val="nil"/>
          <w:bottom w:val="nil"/>
          <w:right w:val="nil"/>
          <w:between w:val="nil"/>
        </w:pBdr>
        <w:spacing w:after="0" w:line="276" w:lineRule="auto"/>
        <w:jc w:val="both"/>
        <w:rPr>
          <w:color w:val="000000"/>
        </w:rPr>
      </w:pPr>
      <w:r>
        <w:rPr>
          <w:b/>
          <w:color w:val="000000"/>
        </w:rPr>
        <w:t>Primary</w:t>
      </w:r>
      <w:r>
        <w:rPr>
          <w:color w:val="000000"/>
        </w:rPr>
        <w:tab/>
      </w:r>
      <w:r>
        <w:rPr>
          <w:color w:val="000000"/>
        </w:rPr>
        <w:tab/>
        <w:t>Bleeding occurring within 24 hours of tonsillectomy</w:t>
      </w:r>
    </w:p>
    <w:p w14:paraId="000001FF" w14:textId="77777777" w:rsidR="003863BD" w:rsidRDefault="00B75D3B" w:rsidP="009C2155">
      <w:pPr>
        <w:keepNext/>
        <w:keepLines/>
        <w:numPr>
          <w:ilvl w:val="0"/>
          <w:numId w:val="26"/>
        </w:numPr>
        <w:pBdr>
          <w:top w:val="nil"/>
          <w:left w:val="nil"/>
          <w:bottom w:val="nil"/>
          <w:right w:val="nil"/>
          <w:between w:val="nil"/>
        </w:pBdr>
        <w:spacing w:after="0" w:line="276" w:lineRule="auto"/>
        <w:jc w:val="both"/>
      </w:pPr>
      <w:r>
        <w:rPr>
          <w:b/>
          <w:color w:val="000000"/>
        </w:rPr>
        <w:t>Secondary</w:t>
      </w:r>
      <w:r>
        <w:rPr>
          <w:color w:val="000000"/>
        </w:rPr>
        <w:tab/>
        <w:t xml:space="preserve">Any bleeding occurring more than 24 hours after tonsillectomy </w:t>
      </w:r>
    </w:p>
    <w:p w14:paraId="00000200" w14:textId="77777777" w:rsidR="003863BD" w:rsidRDefault="003863BD" w:rsidP="009C2155">
      <w:pPr>
        <w:spacing w:line="276" w:lineRule="auto"/>
        <w:rPr>
          <w:color w:val="000000"/>
        </w:rPr>
      </w:pPr>
    </w:p>
    <w:p w14:paraId="00000201" w14:textId="0017201D" w:rsidR="003863BD" w:rsidRDefault="00B75D3B" w:rsidP="009C2155">
      <w:pPr>
        <w:spacing w:line="276" w:lineRule="auto"/>
        <w:rPr>
          <w:b/>
          <w:color w:val="000000"/>
        </w:rPr>
      </w:pPr>
      <w:r>
        <w:rPr>
          <w:b/>
          <w:color w:val="000000"/>
        </w:rPr>
        <w:t>5.5</w:t>
      </w:r>
      <w:r>
        <w:rPr>
          <w:b/>
          <w:color w:val="000000"/>
        </w:rPr>
        <w:tab/>
        <w:t>Follow up</w:t>
      </w:r>
    </w:p>
    <w:p w14:paraId="12379A7B" w14:textId="77777777" w:rsidR="009C2155" w:rsidRDefault="009C2155" w:rsidP="009C2155">
      <w:pPr>
        <w:spacing w:line="276" w:lineRule="auto"/>
        <w:rPr>
          <w:b/>
          <w:color w:val="000000"/>
        </w:rPr>
      </w:pPr>
    </w:p>
    <w:p w14:paraId="676C6F57" w14:textId="1E39330B" w:rsidR="00733B12" w:rsidRDefault="00733B12" w:rsidP="009C2155">
      <w:pPr>
        <w:spacing w:line="276" w:lineRule="auto"/>
      </w:pPr>
      <w:r>
        <w:t xml:space="preserve">Patient case notes will be reviewed at 28 </w:t>
      </w:r>
      <w:r w:rsidR="00927305">
        <w:rPr>
          <w:color w:val="000000"/>
          <w:sz w:val="20"/>
        </w:rPr>
        <w:t xml:space="preserve">+/- 3  </w:t>
      </w:r>
      <w:r>
        <w:t>days to determine if they have represented to hospital following their tonsillectomy,</w:t>
      </w:r>
    </w:p>
    <w:p w14:paraId="5FDD131C" w14:textId="77777777" w:rsidR="00733B12" w:rsidRDefault="00733B12" w:rsidP="009C2155">
      <w:pPr>
        <w:spacing w:line="276" w:lineRule="auto"/>
      </w:pPr>
    </w:p>
    <w:p w14:paraId="5812B126" w14:textId="6C0559C7" w:rsidR="00A85A1C" w:rsidRDefault="00B75D3B" w:rsidP="009C2155">
      <w:pPr>
        <w:spacing w:line="276" w:lineRule="auto"/>
      </w:pPr>
      <w:r>
        <w:t xml:space="preserve">Patients will </w:t>
      </w:r>
      <w:r w:rsidR="00733B12">
        <w:t xml:space="preserve">also </w:t>
      </w:r>
      <w:r>
        <w:t xml:space="preserve">be followed up at 28 </w:t>
      </w:r>
      <w:r w:rsidR="00733B12">
        <w:rPr>
          <w:color w:val="000000"/>
          <w:sz w:val="20"/>
        </w:rPr>
        <w:t xml:space="preserve">+/- 3 </w:t>
      </w:r>
      <w:r>
        <w:t>days via telephone following the date of their surgery to determine if they have experienced any postoperative bleeding or other complications.</w:t>
      </w:r>
      <w:r w:rsidR="00733B12">
        <w:t xml:space="preserve"> The phone call will be attempted up to three times</w:t>
      </w:r>
      <w:r w:rsidR="00165A8C">
        <w:t xml:space="preserve"> over a </w:t>
      </w:r>
      <w:proofErr w:type="gramStart"/>
      <w:r w:rsidR="00AE1310">
        <w:t>48 hour</w:t>
      </w:r>
      <w:proofErr w:type="gramEnd"/>
      <w:r w:rsidR="00AE1310">
        <w:t xml:space="preserve"> period</w:t>
      </w:r>
      <w:r w:rsidR="00733B12">
        <w:t xml:space="preserve">. </w:t>
      </w:r>
      <w:r>
        <w:t xml:space="preserve">This data will be used as an adjunct to </w:t>
      </w:r>
      <w:proofErr w:type="spellStart"/>
      <w:r w:rsidR="00995C4B">
        <w:t>casenote</w:t>
      </w:r>
      <w:proofErr w:type="spellEnd"/>
      <w:r w:rsidR="00995C4B">
        <w:t xml:space="preserve"> review</w:t>
      </w:r>
      <w:r>
        <w:t xml:space="preserve"> to ensure no patients who have experienced any bleeding but did not present to the hospital or present to the hospital where they underwent their original procedure are </w:t>
      </w:r>
      <w:r w:rsidR="00995C4B">
        <w:t>missed.</w:t>
      </w:r>
      <w:r w:rsidR="00A85A1C">
        <w:t xml:space="preserve"> </w:t>
      </w:r>
    </w:p>
    <w:p w14:paraId="3653874B" w14:textId="77777777" w:rsidR="00A85A1C" w:rsidRDefault="00A85A1C" w:rsidP="009C2155">
      <w:pPr>
        <w:spacing w:line="276" w:lineRule="auto"/>
      </w:pPr>
    </w:p>
    <w:p w14:paraId="171A3295" w14:textId="6022E90D" w:rsidR="00A85A1C" w:rsidRDefault="00A85A1C" w:rsidP="009C2155">
      <w:pPr>
        <w:spacing w:line="276" w:lineRule="auto"/>
      </w:pPr>
      <w:r>
        <w:t xml:space="preserve">If patients admit to blood in the saliva, they will be given standard safety netting advice to seek medical attention if it worsens. If patients describe bleeding more than blood in the saliva, they will be advised to seek immediate medical attention if they have not done so already. </w:t>
      </w:r>
    </w:p>
    <w:p w14:paraId="00000203" w14:textId="77777777" w:rsidR="003863BD" w:rsidRDefault="003863BD" w:rsidP="009C2155">
      <w:pPr>
        <w:spacing w:line="276" w:lineRule="auto"/>
        <w:rPr>
          <w:color w:val="000000"/>
        </w:rPr>
      </w:pPr>
    </w:p>
    <w:p w14:paraId="00000204" w14:textId="7A2E1F06" w:rsidR="003863BD" w:rsidRDefault="00B75D3B" w:rsidP="009C2155">
      <w:pPr>
        <w:spacing w:line="276" w:lineRule="auto"/>
        <w:rPr>
          <w:b/>
          <w:color w:val="000000"/>
        </w:rPr>
      </w:pPr>
      <w:r>
        <w:rPr>
          <w:b/>
          <w:color w:val="000000"/>
        </w:rPr>
        <w:t>5.6</w:t>
      </w:r>
      <w:r>
        <w:rPr>
          <w:b/>
          <w:color w:val="000000"/>
        </w:rPr>
        <w:tab/>
        <w:t>Data collection</w:t>
      </w:r>
    </w:p>
    <w:p w14:paraId="56691578" w14:textId="77777777" w:rsidR="009C2155" w:rsidRDefault="009C2155" w:rsidP="009C2155">
      <w:pPr>
        <w:spacing w:line="276" w:lineRule="auto"/>
        <w:rPr>
          <w:b/>
          <w:color w:val="000000"/>
        </w:rPr>
      </w:pPr>
    </w:p>
    <w:p w14:paraId="00000205" w14:textId="77777777" w:rsidR="003863BD" w:rsidRDefault="00B75D3B" w:rsidP="009C2155">
      <w:pPr>
        <w:spacing w:after="0" w:line="276" w:lineRule="auto"/>
      </w:pPr>
      <w:r>
        <w:t xml:space="preserve">All patients will be assigned a Study ID. Local teams will maintain a secure list on an NHS computer to link the Study ID to the patient identifier for the purpose of responding to / correcting any data queries. </w:t>
      </w:r>
    </w:p>
    <w:p w14:paraId="00000206" w14:textId="77777777" w:rsidR="003863BD" w:rsidRDefault="003863BD" w:rsidP="009C2155">
      <w:pPr>
        <w:spacing w:after="0" w:line="276" w:lineRule="auto"/>
      </w:pPr>
    </w:p>
    <w:p w14:paraId="00000207" w14:textId="38EF009C" w:rsidR="003863BD" w:rsidRDefault="00B75D3B" w:rsidP="009C2155">
      <w:pPr>
        <w:spacing w:after="0" w:line="276" w:lineRule="auto"/>
      </w:pPr>
      <w:r>
        <w:t xml:space="preserve">Pseudonymised data will be locally entered into </w:t>
      </w:r>
      <w:r w:rsidR="00233FF4">
        <w:t>the Excel Data Tool</w:t>
      </w:r>
      <w:r>
        <w:t xml:space="preserve"> in accordance with local governance guidelines. </w:t>
      </w:r>
      <w:r w:rsidR="00233FF4">
        <w:t xml:space="preserve">The tool will be available to </w:t>
      </w:r>
      <w:r w:rsidR="000274EE">
        <w:t xml:space="preserve">download from the project website. </w:t>
      </w:r>
      <w:r>
        <w:t xml:space="preserve">This uses restricted data fields and data validation to improve data completeness and homogeneity. All submitted records will be pseudonymised and no patient identifiable information will be shared between centres. The Project Management Team will securely and confidentially combine datasets from each centre for the pooled analysis. </w:t>
      </w:r>
      <w:r w:rsidR="000274EE">
        <w:t>Only members of the INTEGRATE project management team will be able to view the amalgamated dataset for the purposes of data cleaning and review</w:t>
      </w:r>
    </w:p>
    <w:p w14:paraId="00000208" w14:textId="77777777" w:rsidR="003863BD" w:rsidRDefault="003863BD" w:rsidP="009C2155">
      <w:pPr>
        <w:spacing w:after="0" w:line="276" w:lineRule="auto"/>
      </w:pPr>
    </w:p>
    <w:p w14:paraId="00000209" w14:textId="77777777" w:rsidR="003863BD" w:rsidRDefault="00B75D3B" w:rsidP="009C2155">
      <w:pPr>
        <w:spacing w:after="0" w:line="276" w:lineRule="auto"/>
      </w:pPr>
      <w:r>
        <w:t>The Project Management Team will check the submitted data for completeness and integrity. If necessary, the Project Management Team will give feedback to the local team where any data fields are inadequate. The submitting team will be asked to provide the missing data where possible. If data is not available, the data point will be treated as null, and that record will be excluded from any relevant analysis where necessary.</w:t>
      </w:r>
    </w:p>
    <w:p w14:paraId="0000020C" w14:textId="77777777" w:rsidR="003863BD" w:rsidRDefault="003863BD" w:rsidP="009C2155">
      <w:pPr>
        <w:spacing w:after="0" w:line="276" w:lineRule="auto"/>
      </w:pPr>
    </w:p>
    <w:p w14:paraId="0000020D" w14:textId="5A66522A" w:rsidR="003863BD" w:rsidRDefault="00B75D3B" w:rsidP="009C2155">
      <w:pPr>
        <w:spacing w:after="0" w:line="276" w:lineRule="auto"/>
      </w:pPr>
      <w:r>
        <w:t xml:space="preserve">A pilot study of </w:t>
      </w:r>
      <w:r w:rsidR="00180404">
        <w:t>10 patients undergoing tonsillectomy in Greater Glasgow and Clyde</w:t>
      </w:r>
      <w:r>
        <w:t xml:space="preserve"> will be undertaken to assess the adequacy and feasibility of the study. The hospitals will also trial inputting data into </w:t>
      </w:r>
      <w:r w:rsidR="000274EE">
        <w:t>the Excel Data Tool</w:t>
      </w:r>
      <w:r>
        <w:t xml:space="preserve">. Feedback will be incorporated into improvements to </w:t>
      </w:r>
      <w:r w:rsidR="000274EE">
        <w:t>protocol as required</w:t>
      </w:r>
      <w:r>
        <w:t xml:space="preserve">. </w:t>
      </w:r>
    </w:p>
    <w:p w14:paraId="0000020E" w14:textId="77777777" w:rsidR="003863BD" w:rsidRDefault="003863BD" w:rsidP="009C2155">
      <w:pPr>
        <w:spacing w:line="276" w:lineRule="auto"/>
        <w:rPr>
          <w:color w:val="0000FF"/>
        </w:rPr>
      </w:pPr>
    </w:p>
    <w:p w14:paraId="0200A723" w14:textId="77777777" w:rsidR="007B2016" w:rsidRDefault="00B75D3B" w:rsidP="007B2016">
      <w:pPr>
        <w:spacing w:after="0" w:line="276" w:lineRule="auto"/>
        <w:rPr>
          <w:b/>
          <w:color w:val="000000"/>
        </w:rPr>
      </w:pPr>
      <w:r>
        <w:rPr>
          <w:b/>
          <w:color w:val="000000"/>
        </w:rPr>
        <w:t>5.7</w:t>
      </w:r>
      <w:r>
        <w:rPr>
          <w:b/>
          <w:color w:val="000000"/>
        </w:rPr>
        <w:tab/>
        <w:t>Data analysis</w:t>
      </w:r>
    </w:p>
    <w:p w14:paraId="41F70B1B" w14:textId="77777777" w:rsidR="007B2016" w:rsidRDefault="007B2016" w:rsidP="007B2016">
      <w:pPr>
        <w:spacing w:after="0" w:line="276" w:lineRule="auto"/>
      </w:pPr>
    </w:p>
    <w:p w14:paraId="00000212" w14:textId="6E18A176" w:rsidR="003863BD" w:rsidRPr="007B2016" w:rsidRDefault="00B75D3B" w:rsidP="007B2016">
      <w:pPr>
        <w:spacing w:after="0" w:line="276" w:lineRule="auto"/>
        <w:rPr>
          <w:b/>
          <w:color w:val="000000"/>
        </w:rPr>
      </w:pPr>
      <w:r>
        <w:t xml:space="preserve">Patient demographic data will be presented with mean and SD for continuous variables and counts and proportions for categorical variables. Categorical data will be analysed with the Chi-square or Fisher’s Exact test as appropriate. Quantitative continuous variables will be analysed using descriptive statistics such as mean, standard deviation, median, quartiles, minimum/maximum and range. </w:t>
      </w:r>
    </w:p>
    <w:p w14:paraId="00000213" w14:textId="77777777" w:rsidR="003863BD" w:rsidRDefault="003863BD" w:rsidP="00180404">
      <w:pPr>
        <w:keepNext/>
        <w:keepLines/>
        <w:spacing w:after="0" w:line="276" w:lineRule="auto"/>
        <w:rPr>
          <w:color w:val="000000"/>
        </w:rPr>
      </w:pPr>
    </w:p>
    <w:p w14:paraId="00000214" w14:textId="1C9BF7CA" w:rsidR="003863BD" w:rsidRDefault="00B75D3B" w:rsidP="00180404">
      <w:pPr>
        <w:keepNext/>
        <w:keepLines/>
        <w:spacing w:after="0" w:line="276" w:lineRule="auto"/>
        <w:rPr>
          <w:color w:val="000000"/>
        </w:rPr>
      </w:pPr>
      <w:r>
        <w:rPr>
          <w:color w:val="000000"/>
        </w:rPr>
        <w:t xml:space="preserve">Complication rates will be expressed as percentages and relative risks calculated as a ratio of the complication rate. Multilevel multiple logistic regression will be used to adjust for potential confounding factors (such as age, sex and grade of operating surgeon). </w:t>
      </w:r>
      <w:r w:rsidR="007C3936">
        <w:t xml:space="preserve">No individual centre will be identifiable from the analysis however we plan to compare regions. </w:t>
      </w:r>
      <w:r>
        <w:rPr>
          <w:color w:val="000000"/>
        </w:rPr>
        <w:t xml:space="preserve">P-values of &lt;0.05 will be considered significant. </w:t>
      </w:r>
    </w:p>
    <w:p w14:paraId="00000215" w14:textId="77777777" w:rsidR="003863BD" w:rsidRDefault="003863BD" w:rsidP="009C2155">
      <w:pPr>
        <w:spacing w:line="276" w:lineRule="auto"/>
        <w:rPr>
          <w:color w:val="0000FF"/>
        </w:rPr>
      </w:pPr>
    </w:p>
    <w:p w14:paraId="00000216" w14:textId="77777777" w:rsidR="003863BD" w:rsidRDefault="00B75D3B" w:rsidP="009C2155">
      <w:pPr>
        <w:pStyle w:val="Heading1"/>
        <w:spacing w:before="0" w:after="120" w:line="276" w:lineRule="auto"/>
        <w:rPr>
          <w:rFonts w:ascii="Arial" w:eastAsia="Arial" w:hAnsi="Arial" w:cs="Arial"/>
          <w:sz w:val="22"/>
          <w:szCs w:val="22"/>
        </w:rPr>
      </w:pPr>
      <w:r>
        <w:rPr>
          <w:rFonts w:ascii="Arial" w:eastAsia="Arial" w:hAnsi="Arial" w:cs="Arial"/>
          <w:color w:val="000000"/>
          <w:sz w:val="22"/>
          <w:szCs w:val="22"/>
        </w:rPr>
        <w:t>6</w:t>
      </w:r>
      <w:r>
        <w:rPr>
          <w:rFonts w:ascii="Arial" w:eastAsia="Arial" w:hAnsi="Arial" w:cs="Arial"/>
          <w:color w:val="000000"/>
          <w:sz w:val="22"/>
          <w:szCs w:val="22"/>
        </w:rPr>
        <w:tab/>
        <w:t>STUDY SETTING</w:t>
      </w:r>
    </w:p>
    <w:p w14:paraId="0000021E" w14:textId="77777777" w:rsidR="003863BD" w:rsidRDefault="003863BD" w:rsidP="009C2155">
      <w:pPr>
        <w:spacing w:line="276" w:lineRule="auto"/>
        <w:rPr>
          <w:color w:val="FF0000"/>
        </w:rPr>
      </w:pPr>
    </w:p>
    <w:p w14:paraId="0000021F" w14:textId="610341E6" w:rsidR="003863BD" w:rsidRDefault="00B75D3B" w:rsidP="009C2155">
      <w:pPr>
        <w:spacing w:line="276" w:lineRule="auto"/>
        <w:rPr>
          <w:color w:val="000000"/>
        </w:rPr>
      </w:pPr>
      <w:r>
        <w:rPr>
          <w:color w:val="000000"/>
        </w:rPr>
        <w:t xml:space="preserve">UK hospitals performing </w:t>
      </w:r>
      <w:r w:rsidR="009C2155">
        <w:rPr>
          <w:color w:val="000000"/>
        </w:rPr>
        <w:t xml:space="preserve">adult </w:t>
      </w:r>
      <w:r>
        <w:rPr>
          <w:color w:val="000000"/>
        </w:rPr>
        <w:t>tonsillectomy procedures</w:t>
      </w:r>
      <w:r w:rsidR="00267C1E">
        <w:rPr>
          <w:color w:val="000000"/>
        </w:rPr>
        <w:t xml:space="preserve">. Trainees from the INTEGRATE network will be invited to participate in the study as local site leads. </w:t>
      </w:r>
    </w:p>
    <w:p w14:paraId="00000220" w14:textId="77777777" w:rsidR="003863BD" w:rsidRDefault="003863BD" w:rsidP="009C2155">
      <w:pPr>
        <w:spacing w:line="276" w:lineRule="auto"/>
        <w:rPr>
          <w:color w:val="FF0000"/>
        </w:rPr>
      </w:pPr>
    </w:p>
    <w:p w14:paraId="00000221" w14:textId="535B7426" w:rsidR="003863BD" w:rsidRDefault="00B75D3B" w:rsidP="009C2155">
      <w:pPr>
        <w:spacing w:line="276" w:lineRule="auto"/>
        <w:rPr>
          <w:b/>
        </w:rPr>
      </w:pPr>
      <w:r>
        <w:rPr>
          <w:b/>
        </w:rPr>
        <w:t>7</w:t>
      </w:r>
      <w:r>
        <w:rPr>
          <w:b/>
        </w:rPr>
        <w:tab/>
        <w:t>SAMPLE AND RECRUITMENT</w:t>
      </w:r>
    </w:p>
    <w:p w14:paraId="7683AB25" w14:textId="77777777" w:rsidR="00180404" w:rsidRDefault="00180404" w:rsidP="009C2155">
      <w:pPr>
        <w:spacing w:line="276" w:lineRule="auto"/>
        <w:rPr>
          <w:b/>
        </w:rPr>
      </w:pPr>
    </w:p>
    <w:p w14:paraId="00000222" w14:textId="77777777" w:rsidR="003863BD" w:rsidRDefault="00B75D3B" w:rsidP="009C2155">
      <w:pPr>
        <w:spacing w:line="276" w:lineRule="auto"/>
        <w:rPr>
          <w:b/>
        </w:rPr>
      </w:pPr>
      <w:r>
        <w:rPr>
          <w:b/>
        </w:rPr>
        <w:t xml:space="preserve">7.1 </w:t>
      </w:r>
      <w:r>
        <w:rPr>
          <w:b/>
        </w:rPr>
        <w:tab/>
        <w:t>Eligibility Criteria</w:t>
      </w:r>
    </w:p>
    <w:p w14:paraId="00000227" w14:textId="77777777" w:rsidR="003863BD" w:rsidRDefault="003863BD" w:rsidP="009C2155">
      <w:pPr>
        <w:spacing w:line="276" w:lineRule="auto"/>
        <w:ind w:firstLine="720"/>
        <w:rPr>
          <w:color w:val="0000FF"/>
        </w:rPr>
      </w:pPr>
    </w:p>
    <w:p w14:paraId="00000228" w14:textId="77777777" w:rsidR="003863BD" w:rsidRDefault="00B75D3B" w:rsidP="009C2155">
      <w:pPr>
        <w:spacing w:line="276" w:lineRule="auto"/>
        <w:rPr>
          <w:b/>
        </w:rPr>
      </w:pPr>
      <w:r>
        <w:rPr>
          <w:b/>
        </w:rPr>
        <w:t>7.1.1</w:t>
      </w:r>
      <w:r>
        <w:rPr>
          <w:b/>
        </w:rPr>
        <w:tab/>
        <w:t xml:space="preserve">Inclusion criteria </w:t>
      </w:r>
    </w:p>
    <w:p w14:paraId="00000230" w14:textId="77777777" w:rsidR="003863BD" w:rsidRDefault="003863BD" w:rsidP="009C2155">
      <w:pPr>
        <w:spacing w:line="276" w:lineRule="auto"/>
        <w:rPr>
          <w:b/>
          <w:color w:val="0000FF"/>
        </w:rPr>
      </w:pPr>
    </w:p>
    <w:p w14:paraId="00000231" w14:textId="3DEB3BD2" w:rsidR="003863BD" w:rsidRDefault="00B75D3B" w:rsidP="009C2155">
      <w:pPr>
        <w:keepNext/>
        <w:keepLines/>
        <w:pBdr>
          <w:top w:val="nil"/>
          <w:left w:val="nil"/>
          <w:bottom w:val="nil"/>
          <w:right w:val="nil"/>
          <w:between w:val="nil"/>
        </w:pBdr>
        <w:spacing w:after="200" w:line="276" w:lineRule="auto"/>
        <w:jc w:val="both"/>
        <w:rPr>
          <w:color w:val="000000"/>
        </w:rPr>
      </w:pPr>
      <w:r>
        <w:rPr>
          <w:color w:val="000000"/>
        </w:rPr>
        <w:t xml:space="preserve">All consecutive adult patients undergoing </w:t>
      </w:r>
      <w:r w:rsidR="00155C44">
        <w:rPr>
          <w:color w:val="000000"/>
        </w:rPr>
        <w:t xml:space="preserve">bilateral </w:t>
      </w:r>
      <w:r>
        <w:rPr>
          <w:color w:val="000000"/>
        </w:rPr>
        <w:t xml:space="preserve">tonsillectomy </w:t>
      </w:r>
      <w:r w:rsidR="00555F18">
        <w:rPr>
          <w:color w:val="000000"/>
        </w:rPr>
        <w:t xml:space="preserve">in a two-month period </w:t>
      </w:r>
      <w:r>
        <w:rPr>
          <w:color w:val="000000"/>
        </w:rPr>
        <w:t xml:space="preserve">between </w:t>
      </w:r>
      <w:ins w:id="25" w:author="Ying Ki Lee (NHS Lanarkshire)" w:date="2025-07-28T18:43:00Z">
        <w:r w:rsidR="006B6C46" w:rsidRPr="006B6C46">
          <w:rPr>
            <w:b/>
            <w:bCs/>
            <w:color w:val="000000"/>
          </w:rPr>
          <w:t>1</w:t>
        </w:r>
        <w:r w:rsidR="006B6C46" w:rsidRPr="00C337AA">
          <w:rPr>
            <w:b/>
            <w:bCs/>
            <w:color w:val="000000"/>
            <w:vertAlign w:val="superscript"/>
          </w:rPr>
          <w:t>st</w:t>
        </w:r>
        <w:r w:rsidR="006B6C46">
          <w:rPr>
            <w:b/>
            <w:bCs/>
            <w:color w:val="000000"/>
          </w:rPr>
          <w:t xml:space="preserve"> </w:t>
        </w:r>
        <w:r w:rsidR="006B6C46" w:rsidRPr="006B6C46">
          <w:rPr>
            <w:b/>
            <w:bCs/>
            <w:color w:val="000000"/>
          </w:rPr>
          <w:t>of</w:t>
        </w:r>
        <w:r w:rsidR="006B6C46">
          <w:rPr>
            <w:b/>
            <w:bCs/>
            <w:color w:val="000000"/>
          </w:rPr>
          <w:t xml:space="preserve"> August 2025 to 3</w:t>
        </w:r>
      </w:ins>
      <w:ins w:id="26" w:author="Ying Ki Lee (NHS Lanarkshire)" w:date="2025-07-28T18:44:00Z">
        <w:r w:rsidR="006B6C46">
          <w:rPr>
            <w:b/>
            <w:bCs/>
            <w:color w:val="000000"/>
          </w:rPr>
          <w:t>1</w:t>
        </w:r>
        <w:r w:rsidR="006B6C46" w:rsidRPr="00C337AA">
          <w:rPr>
            <w:b/>
            <w:bCs/>
            <w:color w:val="000000"/>
            <w:vertAlign w:val="superscript"/>
          </w:rPr>
          <w:t>st</w:t>
        </w:r>
        <w:r w:rsidR="006B6C46">
          <w:rPr>
            <w:b/>
            <w:bCs/>
            <w:color w:val="000000"/>
          </w:rPr>
          <w:t xml:space="preserve"> </w:t>
        </w:r>
      </w:ins>
      <w:ins w:id="27" w:author="Ying Ki Lee (NHS Lanarkshire)" w:date="2025-07-28T18:43:00Z">
        <w:r w:rsidR="006B6C46">
          <w:rPr>
            <w:b/>
            <w:bCs/>
            <w:color w:val="000000"/>
          </w:rPr>
          <w:t>of July 2026</w:t>
        </w:r>
      </w:ins>
      <w:del w:id="28" w:author="Ying Ki Lee (NHS Lanarkshire)" w:date="2025-07-28T18:43:00Z">
        <w:r w:rsidR="00C8421B" w:rsidDel="006B6C46">
          <w:rPr>
            <w:color w:val="000000"/>
          </w:rPr>
          <w:delText>7</w:delText>
        </w:r>
        <w:r w:rsidR="00C8421B" w:rsidRPr="00C8421B" w:rsidDel="006B6C46">
          <w:rPr>
            <w:color w:val="000000"/>
            <w:vertAlign w:val="superscript"/>
          </w:rPr>
          <w:delText>th</w:delText>
        </w:r>
        <w:r w:rsidR="00C8421B" w:rsidDel="006B6C46">
          <w:rPr>
            <w:color w:val="000000"/>
          </w:rPr>
          <w:delText xml:space="preserve"> of April and </w:delText>
        </w:r>
        <w:r w:rsidR="00A474E2" w:rsidDel="006B6C46">
          <w:rPr>
            <w:color w:val="000000"/>
          </w:rPr>
          <w:delText>8</w:delText>
        </w:r>
        <w:r w:rsidR="00C8421B" w:rsidRPr="00C8421B" w:rsidDel="006B6C46">
          <w:rPr>
            <w:color w:val="000000"/>
            <w:vertAlign w:val="superscript"/>
          </w:rPr>
          <w:delText>th</w:delText>
        </w:r>
        <w:r w:rsidR="00C8421B" w:rsidDel="006B6C46">
          <w:rPr>
            <w:color w:val="000000"/>
          </w:rPr>
          <w:delText xml:space="preserve"> </w:delText>
        </w:r>
        <w:r w:rsidR="00A474E2" w:rsidDel="006B6C46">
          <w:rPr>
            <w:color w:val="000000"/>
          </w:rPr>
          <w:delText>September</w:delText>
        </w:r>
        <w:r w:rsidR="00555F18" w:rsidDel="006B6C46">
          <w:rPr>
            <w:color w:val="000000"/>
          </w:rPr>
          <w:delText xml:space="preserve"> 2025</w:delText>
        </w:r>
      </w:del>
      <w:r>
        <w:rPr>
          <w:color w:val="000000"/>
        </w:rPr>
        <w:t>. Adult patients will be defined as &gt;1</w:t>
      </w:r>
      <w:r w:rsidR="00180404">
        <w:rPr>
          <w:color w:val="000000"/>
        </w:rPr>
        <w:t>8</w:t>
      </w:r>
      <w:r>
        <w:rPr>
          <w:color w:val="000000"/>
        </w:rPr>
        <w:t xml:space="preserve"> years o</w:t>
      </w:r>
      <w:r>
        <w:t xml:space="preserve">f age at the time of their surgery. </w:t>
      </w:r>
      <w:r w:rsidR="00CC55BE">
        <w:t xml:space="preserve">All patients </w:t>
      </w:r>
      <w:r w:rsidR="00A944ED">
        <w:t xml:space="preserve">will need to be English speaking. </w:t>
      </w:r>
    </w:p>
    <w:p w14:paraId="00000232" w14:textId="77777777" w:rsidR="003863BD" w:rsidRDefault="003863BD" w:rsidP="009C2155">
      <w:pPr>
        <w:spacing w:line="276" w:lineRule="auto"/>
        <w:rPr>
          <w:b/>
          <w:color w:val="0000FF"/>
        </w:rPr>
      </w:pPr>
    </w:p>
    <w:p w14:paraId="00000233" w14:textId="77777777" w:rsidR="003863BD" w:rsidRDefault="00B75D3B" w:rsidP="009C2155">
      <w:pPr>
        <w:spacing w:line="276" w:lineRule="auto"/>
        <w:rPr>
          <w:b/>
        </w:rPr>
      </w:pPr>
      <w:r>
        <w:rPr>
          <w:b/>
        </w:rPr>
        <w:t>7.1.2</w:t>
      </w:r>
      <w:r>
        <w:rPr>
          <w:b/>
        </w:rPr>
        <w:tab/>
        <w:t xml:space="preserve">Exclusion criteria </w:t>
      </w:r>
    </w:p>
    <w:p w14:paraId="00000238" w14:textId="77777777" w:rsidR="003863BD" w:rsidRDefault="003863BD" w:rsidP="009C2155">
      <w:pPr>
        <w:spacing w:line="276" w:lineRule="auto"/>
        <w:rPr>
          <w:color w:val="0000FF"/>
        </w:rPr>
      </w:pPr>
    </w:p>
    <w:p w14:paraId="0C389679" w14:textId="77777777" w:rsidR="00180404" w:rsidRPr="00180404" w:rsidRDefault="00180404" w:rsidP="009C2155">
      <w:pPr>
        <w:keepNext/>
        <w:keepLines/>
        <w:numPr>
          <w:ilvl w:val="0"/>
          <w:numId w:val="24"/>
        </w:numPr>
        <w:pBdr>
          <w:top w:val="nil"/>
          <w:left w:val="nil"/>
          <w:bottom w:val="nil"/>
          <w:right w:val="nil"/>
          <w:between w:val="nil"/>
        </w:pBdr>
        <w:spacing w:after="0" w:line="276" w:lineRule="auto"/>
        <w:jc w:val="both"/>
      </w:pPr>
      <w:r>
        <w:rPr>
          <w:color w:val="000000"/>
        </w:rPr>
        <w:t xml:space="preserve">Known bleeding disorder </w:t>
      </w:r>
    </w:p>
    <w:p w14:paraId="00000239" w14:textId="5A65BE0B"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Tonsillar biopsy </w:t>
      </w:r>
    </w:p>
    <w:p w14:paraId="0000023A" w14:textId="77777777"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Tonsillectomy for known </w:t>
      </w:r>
      <w:r>
        <w:t>or suspected cancer</w:t>
      </w:r>
    </w:p>
    <w:p w14:paraId="0000023B" w14:textId="77777777"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Tonsillectomy performed with palatal surgery </w:t>
      </w:r>
    </w:p>
    <w:p w14:paraId="0000023C" w14:textId="57E40D40" w:rsidR="003863BD" w:rsidRPr="00D572DA"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Any second or revision tonsil operation (revision or remnant tonsillectomy)</w:t>
      </w:r>
    </w:p>
    <w:p w14:paraId="62DD3CE5" w14:textId="7B6765D8" w:rsidR="00D572DA" w:rsidRDefault="00D572DA" w:rsidP="009C2155">
      <w:pPr>
        <w:keepNext/>
        <w:keepLines/>
        <w:numPr>
          <w:ilvl w:val="0"/>
          <w:numId w:val="24"/>
        </w:numPr>
        <w:pBdr>
          <w:top w:val="nil"/>
          <w:left w:val="nil"/>
          <w:bottom w:val="nil"/>
          <w:right w:val="nil"/>
          <w:between w:val="nil"/>
        </w:pBdr>
        <w:spacing w:after="0" w:line="276" w:lineRule="auto"/>
        <w:jc w:val="both"/>
      </w:pPr>
      <w:r>
        <w:t>Tonsillectomy performed in the private sector</w:t>
      </w:r>
    </w:p>
    <w:p w14:paraId="0000023D" w14:textId="77777777" w:rsidR="003863BD" w:rsidRDefault="003863BD" w:rsidP="009C2155">
      <w:pPr>
        <w:spacing w:line="276" w:lineRule="auto"/>
        <w:rPr>
          <w:color w:val="0000FF"/>
        </w:rPr>
      </w:pPr>
    </w:p>
    <w:p w14:paraId="00000241" w14:textId="6733A27C" w:rsidR="003863BD" w:rsidRDefault="00B75D3B" w:rsidP="009C2155">
      <w:pPr>
        <w:tabs>
          <w:tab w:val="left" w:pos="709"/>
        </w:tabs>
        <w:spacing w:after="0" w:line="276" w:lineRule="auto"/>
        <w:rPr>
          <w:b/>
        </w:rPr>
      </w:pPr>
      <w:r>
        <w:rPr>
          <w:b/>
        </w:rPr>
        <w:t xml:space="preserve">7.2 </w:t>
      </w:r>
      <w:r>
        <w:rPr>
          <w:b/>
        </w:rPr>
        <w:tab/>
        <w:t>Sampling</w:t>
      </w:r>
    </w:p>
    <w:p w14:paraId="42ED5387" w14:textId="77777777" w:rsidR="009C2155" w:rsidRPr="009C2155" w:rsidRDefault="009C2155" w:rsidP="009C2155">
      <w:pPr>
        <w:tabs>
          <w:tab w:val="left" w:pos="709"/>
        </w:tabs>
        <w:spacing w:after="0" w:line="276" w:lineRule="auto"/>
        <w:rPr>
          <w:b/>
        </w:rPr>
      </w:pPr>
    </w:p>
    <w:p w14:paraId="00000242"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 xml:space="preserve">7.2.1 </w:t>
      </w:r>
      <w:r>
        <w:rPr>
          <w:b/>
          <w:color w:val="000000"/>
        </w:rPr>
        <w:tab/>
        <w:t>Size of sample</w:t>
      </w:r>
    </w:p>
    <w:p w14:paraId="10B80DCE"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FF"/>
        </w:rPr>
      </w:pPr>
    </w:p>
    <w:p w14:paraId="00000245" w14:textId="02EE72D5"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t xml:space="preserve">This is an exploratory pilot study therefore no power calculation has been performed. We anticipate our study will be able to demonstrate feasibility of the methodology and provide data for the purposes of larger studies in the </w:t>
      </w:r>
      <w:sdt>
        <w:sdtPr>
          <w:tag w:val="goog_rdk_21"/>
          <w:id w:val="1173072236"/>
        </w:sdtPr>
        <w:sdtEndPr/>
        <w:sdtContent/>
      </w:sdt>
      <w:sdt>
        <w:sdtPr>
          <w:tag w:val="goog_rdk_22"/>
          <w:id w:val="-361133947"/>
        </w:sdtPr>
        <w:sdtEndPr/>
        <w:sdtContent/>
      </w:sdt>
      <w:sdt>
        <w:sdtPr>
          <w:tag w:val="goog_rdk_23"/>
          <w:id w:val="-1056244292"/>
        </w:sdtPr>
        <w:sdtEndPr/>
        <w:sdtContent/>
      </w:sdt>
      <w:r>
        <w:rPr>
          <w:color w:val="000000"/>
        </w:rPr>
        <w:t xml:space="preserve">future. </w:t>
      </w:r>
    </w:p>
    <w:p w14:paraId="00000246"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p>
    <w:p w14:paraId="00000247" w14:textId="2CD0B5BC"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lastRenderedPageBreak/>
        <w:t>Based on HES data, we assume between 1000 – 1</w:t>
      </w:r>
      <w:r w:rsidR="00180404">
        <w:rPr>
          <w:color w:val="000000"/>
        </w:rPr>
        <w:t>2</w:t>
      </w:r>
      <w:r>
        <w:rPr>
          <w:color w:val="000000"/>
        </w:rPr>
        <w:t xml:space="preserve">00 adult tonsillectomies will be performed a month. We expect to capture approximately one quarter of the total, equating to approximately </w:t>
      </w:r>
      <w:r w:rsidR="00C8421B">
        <w:rPr>
          <w:color w:val="000000"/>
        </w:rPr>
        <w:t>500 – 600</w:t>
      </w:r>
      <w:r w:rsidR="00180404">
        <w:rPr>
          <w:color w:val="000000"/>
        </w:rPr>
        <w:t xml:space="preserve"> </w:t>
      </w:r>
      <w:r>
        <w:rPr>
          <w:color w:val="000000"/>
        </w:rPr>
        <w:t xml:space="preserve">patients over a </w:t>
      </w:r>
      <w:r w:rsidR="00C8421B">
        <w:rPr>
          <w:color w:val="000000"/>
        </w:rPr>
        <w:t>two</w:t>
      </w:r>
      <w:r>
        <w:rPr>
          <w:color w:val="000000"/>
        </w:rPr>
        <w:t xml:space="preserve">-month period. Based on an expected bleed rate of 20%, we would expect </w:t>
      </w:r>
      <w:r w:rsidR="00C8421B">
        <w:rPr>
          <w:color w:val="000000"/>
        </w:rPr>
        <w:t>100 - 120</w:t>
      </w:r>
      <w:r>
        <w:rPr>
          <w:color w:val="000000"/>
        </w:rPr>
        <w:t xml:space="preserve"> patients to be readmitted for </w:t>
      </w:r>
      <w:sdt>
        <w:sdtPr>
          <w:tag w:val="goog_rdk_24"/>
          <w:id w:val="198131053"/>
        </w:sdtPr>
        <w:sdtEndPr/>
        <w:sdtContent/>
      </w:sdt>
      <w:r>
        <w:rPr>
          <w:color w:val="000000"/>
        </w:rPr>
        <w:t xml:space="preserve">bleeding. </w:t>
      </w:r>
    </w:p>
    <w:p w14:paraId="00000248"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p>
    <w:p w14:paraId="0000024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 xml:space="preserve">7.2.2 </w:t>
      </w:r>
      <w:r>
        <w:rPr>
          <w:b/>
          <w:color w:val="000000"/>
        </w:rPr>
        <w:tab/>
        <w:t>Sampling technique</w:t>
      </w:r>
    </w:p>
    <w:p w14:paraId="0000024F"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00000250" w14:textId="38631026"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t>All consecutive</w:t>
      </w:r>
      <w:r w:rsidR="009C2155">
        <w:rPr>
          <w:color w:val="000000"/>
        </w:rPr>
        <w:t xml:space="preserve"> adult</w:t>
      </w:r>
      <w:r>
        <w:rPr>
          <w:color w:val="000000"/>
        </w:rPr>
        <w:t xml:space="preserve"> patients undergoing tonsillectomy procedures will </w:t>
      </w:r>
      <w:r w:rsidR="00AE1310">
        <w:rPr>
          <w:color w:val="000000"/>
        </w:rPr>
        <w:t>be invited to participate in the pro</w:t>
      </w:r>
      <w:r w:rsidR="00FA6276">
        <w:rPr>
          <w:color w:val="000000"/>
        </w:rPr>
        <w:t>j</w:t>
      </w:r>
      <w:r w:rsidR="00AE1310">
        <w:rPr>
          <w:color w:val="000000"/>
        </w:rPr>
        <w:t>ect.</w:t>
      </w:r>
      <w:r>
        <w:rPr>
          <w:color w:val="000000"/>
        </w:rPr>
        <w:t xml:space="preserve"> </w:t>
      </w:r>
    </w:p>
    <w:p w14:paraId="00000251"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00000252"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7.3</w:t>
      </w:r>
      <w:r>
        <w:rPr>
          <w:b/>
          <w:color w:val="000000"/>
        </w:rPr>
        <w:tab/>
        <w:t xml:space="preserve"> Recruitment</w:t>
      </w:r>
    </w:p>
    <w:p w14:paraId="00000255" w14:textId="77777777" w:rsidR="003863BD" w:rsidRDefault="003863BD" w:rsidP="009C2155">
      <w:pPr>
        <w:spacing w:line="276" w:lineRule="auto"/>
        <w:rPr>
          <w:color w:val="0000FF"/>
        </w:rPr>
      </w:pPr>
    </w:p>
    <w:p w14:paraId="00000265" w14:textId="051F118E" w:rsidR="003863BD" w:rsidRPr="009C2155"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color w:val="000000"/>
        </w:rPr>
      </w:pPr>
      <w:r>
        <w:rPr>
          <w:b/>
          <w:color w:val="000000"/>
        </w:rPr>
        <w:t>7.3.1 Sample identification</w:t>
      </w:r>
    </w:p>
    <w:p w14:paraId="00000266" w14:textId="77777777" w:rsidR="003863BD" w:rsidRDefault="003863BD" w:rsidP="009C2155">
      <w:pPr>
        <w:spacing w:line="276" w:lineRule="auto"/>
        <w:rPr>
          <w:color w:val="0000FF"/>
        </w:rPr>
      </w:pPr>
    </w:p>
    <w:p w14:paraId="00000267" w14:textId="593B151E" w:rsidR="003863BD" w:rsidRDefault="00B75D3B" w:rsidP="009C2155">
      <w:pPr>
        <w:spacing w:line="276" w:lineRule="auto"/>
        <w:rPr>
          <w:color w:val="000000"/>
        </w:rPr>
      </w:pPr>
      <w:r>
        <w:rPr>
          <w:color w:val="000000"/>
        </w:rPr>
        <w:t>Local investigators will prospectively identify</w:t>
      </w:r>
      <w:r w:rsidR="009C2155">
        <w:rPr>
          <w:color w:val="000000"/>
        </w:rPr>
        <w:t xml:space="preserve"> adult</w:t>
      </w:r>
      <w:r>
        <w:rPr>
          <w:color w:val="000000"/>
        </w:rPr>
        <w:t xml:space="preserve"> patients for inclusion into the study through the informatic department and / or via the theatre schedule. The local investigators will be members of the usual clinical care team.</w:t>
      </w:r>
    </w:p>
    <w:p w14:paraId="00000268" w14:textId="77777777" w:rsidR="003863BD" w:rsidRDefault="003863BD" w:rsidP="009C2155">
      <w:pPr>
        <w:pBdr>
          <w:top w:val="nil"/>
          <w:left w:val="nil"/>
          <w:bottom w:val="nil"/>
          <w:right w:val="nil"/>
          <w:between w:val="nil"/>
        </w:pBdr>
        <w:tabs>
          <w:tab w:val="left" w:pos="-720"/>
          <w:tab w:val="left" w:pos="0"/>
        </w:tabs>
        <w:spacing w:line="276" w:lineRule="auto"/>
        <w:rPr>
          <w:color w:val="0000FF"/>
        </w:rPr>
      </w:pPr>
    </w:p>
    <w:p w14:paraId="0000026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color w:val="000000"/>
        </w:rPr>
      </w:pPr>
      <w:r>
        <w:rPr>
          <w:b/>
          <w:color w:val="000000"/>
        </w:rPr>
        <w:t>7.3.2 Consent</w:t>
      </w:r>
    </w:p>
    <w:p w14:paraId="0000027B" w14:textId="77777777" w:rsidR="003863BD" w:rsidRDefault="003863BD" w:rsidP="009C2155">
      <w:pPr>
        <w:spacing w:line="276" w:lineRule="auto"/>
      </w:pPr>
    </w:p>
    <w:p w14:paraId="0000027C" w14:textId="60DE72B4" w:rsidR="003863BD" w:rsidRDefault="00B617F8" w:rsidP="00A85A1C">
      <w:pPr>
        <w:spacing w:line="276" w:lineRule="auto"/>
      </w:pPr>
      <w:r>
        <w:t xml:space="preserve">Local site leads will arrange for </w:t>
      </w:r>
      <w:r w:rsidR="009A383A">
        <w:t>the</w:t>
      </w:r>
      <w:r w:rsidR="004C378E">
        <w:t xml:space="preserve"> Participant Information Sheet</w:t>
      </w:r>
      <w:r w:rsidR="00B75D3B">
        <w:t xml:space="preserve"> </w:t>
      </w:r>
      <w:r w:rsidR="009A383A">
        <w:t>(PIS) to be sent to</w:t>
      </w:r>
      <w:r>
        <w:t xml:space="preserve"> potential participants </w:t>
      </w:r>
      <w:r w:rsidR="00B75D3B">
        <w:t>prior to their admission date for surgery</w:t>
      </w:r>
      <w:r w:rsidR="00AE1310">
        <w:t xml:space="preserve"> along with any standard clinical documents</w:t>
      </w:r>
      <w:r w:rsidR="00B75D3B">
        <w:t xml:space="preserve">. </w:t>
      </w:r>
      <w:r w:rsidR="009A383A">
        <w:t xml:space="preserve">They will ensure the details of their local Patient Advice and Liaison Service (PALS) are included in the PIS. </w:t>
      </w:r>
    </w:p>
    <w:p w14:paraId="0000027D" w14:textId="77777777" w:rsidR="003863BD" w:rsidRDefault="003863BD" w:rsidP="00A85A1C">
      <w:pPr>
        <w:spacing w:line="276" w:lineRule="auto"/>
      </w:pPr>
    </w:p>
    <w:p w14:paraId="0000027E" w14:textId="43C3B958" w:rsidR="003863BD" w:rsidRPr="00733B12" w:rsidRDefault="00B75D3B" w:rsidP="00A85A1C">
      <w:pPr>
        <w:spacing w:line="276" w:lineRule="auto"/>
        <w:rPr>
          <w:rFonts w:ascii="Times New Roman" w:eastAsia="Times New Roman" w:hAnsi="Times New Roman" w:cs="Times New Roman"/>
          <w:sz w:val="24"/>
          <w:szCs w:val="24"/>
        </w:rPr>
      </w:pPr>
      <w:r>
        <w:t xml:space="preserve">Patients will be consented before surgery either at </w:t>
      </w:r>
      <w:r w:rsidR="00180404">
        <w:t xml:space="preserve">the preassessment clinic or at </w:t>
      </w:r>
      <w:r>
        <w:t xml:space="preserve">the time of surgery. All contact regarding informed consent will be undertaken in person. Patients will be given an adequate period of time to ask questions and consider their involvement in the study before providing consent. Patients will be allowed to withdraw </w:t>
      </w:r>
      <w:r w:rsidRPr="00180404">
        <w:t>at any time</w:t>
      </w:r>
      <w:r w:rsidR="00180404" w:rsidRPr="00180404">
        <w:rPr>
          <w:rStyle w:val="CommentReference"/>
          <w:rFonts w:eastAsiaTheme="minorHAnsi"/>
          <w:sz w:val="22"/>
          <w:szCs w:val="22"/>
        </w:rPr>
        <w:t xml:space="preserve">, without reason, </w:t>
      </w:r>
      <w:r w:rsidR="00180404">
        <w:rPr>
          <w:rStyle w:val="CommentReference"/>
          <w:rFonts w:eastAsiaTheme="minorHAnsi"/>
          <w:sz w:val="22"/>
          <w:szCs w:val="22"/>
        </w:rPr>
        <w:t>a</w:t>
      </w:r>
      <w:r w:rsidRPr="00180404">
        <w:t>nd the reason for withdrawal will be documented</w:t>
      </w:r>
      <w:r w:rsidRPr="00180404">
        <w:rPr>
          <w:color w:val="000000"/>
        </w:rPr>
        <w:t xml:space="preserve">. </w:t>
      </w:r>
      <w:r w:rsidRPr="00180404">
        <w:t>As the study does not invol</w:t>
      </w:r>
      <w:r>
        <w:t xml:space="preserve">ve any additional risk for patients, and the only deviation from normal practice is </w:t>
      </w:r>
      <w:r w:rsidR="00180404">
        <w:t xml:space="preserve">completion of a quality of life questionnaire and </w:t>
      </w:r>
      <w:r>
        <w:t xml:space="preserve">a telephone follow up phone call at </w:t>
      </w:r>
      <w:r w:rsidRPr="00733B12">
        <w:t>28</w:t>
      </w:r>
      <w:r w:rsidR="00A85A1C">
        <w:rPr>
          <w:rFonts w:eastAsia="Times New Roman"/>
          <w:color w:val="1F1F1F"/>
          <w:shd w:val="clear" w:color="auto" w:fill="FFFFFF"/>
        </w:rPr>
        <w:t xml:space="preserve"> </w:t>
      </w:r>
      <w:r w:rsidRPr="00733B12">
        <w:t>days post</w:t>
      </w:r>
      <w:r>
        <w:t xml:space="preserve">-surgery, we do not anticipate any significant implications associated with participating in the study. </w:t>
      </w:r>
    </w:p>
    <w:p w14:paraId="00000280" w14:textId="77777777" w:rsidR="003863BD" w:rsidRDefault="003863BD" w:rsidP="009C2155">
      <w:pPr>
        <w:spacing w:line="276" w:lineRule="auto"/>
      </w:pPr>
    </w:p>
    <w:p w14:paraId="00000281" w14:textId="77777777" w:rsidR="003863BD" w:rsidRDefault="00B75D3B" w:rsidP="009C2155">
      <w:pPr>
        <w:pStyle w:val="Heading1"/>
        <w:spacing w:before="0" w:after="120" w:line="276" w:lineRule="auto"/>
        <w:rPr>
          <w:rFonts w:ascii="Arial" w:eastAsia="Arial" w:hAnsi="Arial" w:cs="Arial"/>
          <w:color w:val="000000"/>
          <w:sz w:val="22"/>
          <w:szCs w:val="22"/>
        </w:rPr>
      </w:pPr>
      <w:bookmarkStart w:id="29" w:name="_heading=h.30j0zll" w:colFirst="0" w:colLast="0"/>
      <w:bookmarkEnd w:id="29"/>
      <w:r>
        <w:rPr>
          <w:rFonts w:ascii="Arial" w:eastAsia="Arial" w:hAnsi="Arial" w:cs="Arial"/>
          <w:color w:val="000000"/>
          <w:sz w:val="22"/>
          <w:szCs w:val="22"/>
        </w:rPr>
        <w:t>8</w:t>
      </w:r>
      <w:r>
        <w:rPr>
          <w:rFonts w:ascii="Arial" w:eastAsia="Arial" w:hAnsi="Arial" w:cs="Arial"/>
          <w:color w:val="000000"/>
          <w:sz w:val="22"/>
          <w:szCs w:val="22"/>
        </w:rPr>
        <w:tab/>
        <w:t>ETHICAL AND REGULATORY CONSIDERATIONS</w:t>
      </w:r>
    </w:p>
    <w:p w14:paraId="00000284" w14:textId="77777777" w:rsidR="003863BD" w:rsidRDefault="003863BD" w:rsidP="009C2155">
      <w:pPr>
        <w:spacing w:line="276" w:lineRule="auto"/>
      </w:pPr>
    </w:p>
    <w:p w14:paraId="00000285" w14:textId="51459BFF" w:rsidR="003863BD" w:rsidRDefault="00B75D3B" w:rsidP="009C2155">
      <w:pPr>
        <w:spacing w:line="276" w:lineRule="auto"/>
      </w:pPr>
      <w:r>
        <w:t xml:space="preserve">This study will report on the outcomes of </w:t>
      </w:r>
      <w:r w:rsidR="00180404">
        <w:t xml:space="preserve">tonsillectomy </w:t>
      </w:r>
      <w:r>
        <w:t xml:space="preserve">that will take place regardless of inclusion in the study. There will be no effect on the subsequent management of patients as a result of inclusion in the study. All data will be pseudonymised, and no patients will be identifiable in any subsequent reports, presentations or publications. </w:t>
      </w:r>
    </w:p>
    <w:p w14:paraId="00000286" w14:textId="77777777" w:rsidR="003863BD" w:rsidRDefault="003863BD" w:rsidP="009C2155">
      <w:pPr>
        <w:spacing w:line="276" w:lineRule="auto"/>
      </w:pPr>
    </w:p>
    <w:p w14:paraId="00000287" w14:textId="77777777" w:rsidR="003863BD" w:rsidRDefault="00B75D3B" w:rsidP="009C2155">
      <w:pPr>
        <w:spacing w:line="276" w:lineRule="auto"/>
      </w:pPr>
      <w:r>
        <w:t>The protocol will be submitted for ethical review to the Health Research Authority’s ‘Integrated Research Application System’ (IRAS).</w:t>
      </w:r>
    </w:p>
    <w:p w14:paraId="00000288" w14:textId="77777777" w:rsidR="003863BD" w:rsidRDefault="003863BD" w:rsidP="009C2155">
      <w:pPr>
        <w:spacing w:line="276" w:lineRule="auto"/>
      </w:pPr>
    </w:p>
    <w:p w14:paraId="00000289" w14:textId="77777777" w:rsidR="003863BD" w:rsidRDefault="00B75D3B" w:rsidP="009C2155">
      <w:pPr>
        <w:pStyle w:val="Heading2"/>
        <w:spacing w:before="0" w:after="120" w:line="276" w:lineRule="auto"/>
        <w:rPr>
          <w:b/>
          <w:color w:val="000000"/>
          <w:sz w:val="22"/>
          <w:szCs w:val="22"/>
        </w:rPr>
      </w:pPr>
      <w:r>
        <w:rPr>
          <w:b/>
          <w:color w:val="000000"/>
          <w:sz w:val="22"/>
          <w:szCs w:val="22"/>
        </w:rPr>
        <w:t>8.1</w:t>
      </w:r>
      <w:r>
        <w:rPr>
          <w:b/>
          <w:color w:val="000000"/>
          <w:sz w:val="22"/>
          <w:szCs w:val="22"/>
        </w:rPr>
        <w:tab/>
        <w:t>Assessment and management of risk</w:t>
      </w:r>
    </w:p>
    <w:p w14:paraId="0000028E" w14:textId="77777777" w:rsidR="003863BD" w:rsidRDefault="003863BD" w:rsidP="009C2155">
      <w:pPr>
        <w:spacing w:line="276" w:lineRule="auto"/>
        <w:rPr>
          <w:b/>
        </w:rPr>
      </w:pPr>
    </w:p>
    <w:p w14:paraId="0000028F" w14:textId="77777777" w:rsidR="003863BD" w:rsidRDefault="00B75D3B" w:rsidP="009C2155">
      <w:pPr>
        <w:spacing w:line="276" w:lineRule="auto"/>
      </w:pPr>
      <w:r>
        <w:t xml:space="preserve">The sponsor has implemented an audit programme, based on risk, for its non-CTIMPs studies. This study falls under the remit of this programme and therefore may be subject to audit. </w:t>
      </w:r>
    </w:p>
    <w:p w14:paraId="00000290" w14:textId="77777777" w:rsidR="003863BD" w:rsidRDefault="003863BD" w:rsidP="009C2155">
      <w:pPr>
        <w:spacing w:line="276" w:lineRule="auto"/>
        <w:rPr>
          <w:b/>
        </w:rPr>
      </w:pPr>
    </w:p>
    <w:p w14:paraId="00000291" w14:textId="61B9DADE"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8.2  Research Ethics Committee (REC) and other Regulatory review &amp; reports</w:t>
      </w:r>
    </w:p>
    <w:p w14:paraId="0000029D" w14:textId="77777777" w:rsidR="003863BD" w:rsidRDefault="003863BD" w:rsidP="009C2155">
      <w:pPr>
        <w:spacing w:line="276" w:lineRule="auto"/>
        <w:rPr>
          <w:color w:val="0000FF"/>
        </w:rPr>
      </w:pPr>
    </w:p>
    <w:p w14:paraId="0000029E" w14:textId="77777777" w:rsidR="003863BD" w:rsidRDefault="00B75D3B" w:rsidP="009C2155">
      <w:pPr>
        <w:spacing w:line="276" w:lineRule="auto"/>
        <w:rPr>
          <w:color w:val="0000FF"/>
          <w:u w:val="single"/>
        </w:rPr>
      </w:pPr>
      <w:r>
        <w:t xml:space="preserve">The study was deemed to require NHS research ethics committee (REC) review for England, Scotland, Wales or Northern Ireland using the NHS REC review decision tool available at  </w:t>
      </w:r>
      <w:hyperlink r:id="rId26">
        <w:r>
          <w:rPr>
            <w:color w:val="0000FF"/>
            <w:u w:val="single"/>
          </w:rPr>
          <w:t>https://www.hra-decisiontools.org.uk/ethics/index.html</w:t>
        </w:r>
      </w:hyperlink>
      <w:r>
        <w:rPr>
          <w:color w:val="0000FF"/>
          <w:u w:val="single"/>
        </w:rPr>
        <w:t xml:space="preserve">. </w:t>
      </w:r>
    </w:p>
    <w:p w14:paraId="0000029F" w14:textId="77777777" w:rsidR="003863BD" w:rsidRDefault="003863BD" w:rsidP="009C2155">
      <w:pPr>
        <w:spacing w:line="276" w:lineRule="auto"/>
        <w:rPr>
          <w:color w:val="0000FF"/>
          <w:u w:val="single"/>
        </w:rPr>
      </w:pPr>
    </w:p>
    <w:p w14:paraId="000002A0" w14:textId="33179CF3" w:rsidR="003863BD" w:rsidRDefault="00B75D3B" w:rsidP="009C2155">
      <w:pPr>
        <w:spacing w:line="276" w:lineRule="auto"/>
        <w:rPr>
          <w:color w:val="000000"/>
        </w:rPr>
      </w:pPr>
      <w:r>
        <w:rPr>
          <w:color w:val="000000"/>
        </w:rPr>
        <w:t xml:space="preserve">Substantial amendments that require review by NHS REC will not be implemented until that review is in place and other mechanisms are in place to implement at site. All correspondence with the REC will be retained. It is the Chief Investigator’s responsibility to produce the annual reports as required. The Chief Investigator will notify the REC at the end of the study. If the study is ended prematurely, the Chief Investigator will notify the REC, including the reasons for the premature termination. Within one year after the end of the study, the Chief Investigator will submit a final report with the results, including any publications / abstracts to the REC.  </w:t>
      </w:r>
    </w:p>
    <w:p w14:paraId="000002A1" w14:textId="77777777" w:rsidR="003863BD" w:rsidRDefault="003863BD" w:rsidP="009C2155">
      <w:pPr>
        <w:spacing w:line="276" w:lineRule="auto"/>
        <w:rPr>
          <w:color w:val="0000FF"/>
        </w:rPr>
      </w:pPr>
    </w:p>
    <w:p w14:paraId="000002A2" w14:textId="77777777" w:rsidR="003863BD" w:rsidRDefault="00B75D3B" w:rsidP="009C2155">
      <w:pPr>
        <w:spacing w:line="276" w:lineRule="auto"/>
        <w:rPr>
          <w:b/>
        </w:rPr>
      </w:pPr>
      <w:r>
        <w:rPr>
          <w:b/>
        </w:rPr>
        <w:t xml:space="preserve">Regulatory Review &amp; Compliance </w:t>
      </w:r>
    </w:p>
    <w:p w14:paraId="000002A6" w14:textId="77777777" w:rsidR="003863BD" w:rsidRDefault="003863BD" w:rsidP="009C2155">
      <w:pPr>
        <w:spacing w:line="276" w:lineRule="auto"/>
        <w:rPr>
          <w:color w:val="0000FF"/>
        </w:rPr>
      </w:pPr>
    </w:p>
    <w:p w14:paraId="000002A7" w14:textId="77777777" w:rsidR="003863BD" w:rsidRDefault="00B75D3B" w:rsidP="009C2155">
      <w:pPr>
        <w:spacing w:line="276" w:lineRule="auto"/>
        <w:rPr>
          <w:color w:val="000000"/>
        </w:rPr>
      </w:pPr>
      <w:r>
        <w:rPr>
          <w:color w:val="000000"/>
        </w:rPr>
        <w:t xml:space="preserve">Before any site can enrol patients into the study, the Chief Investigator / Principle Investigator or designee will ensure that appropriate approvals from participating organisations are in place. Specific arrangements on how to gain approval from participating organisations are in place and comply with relevant guidance. </w:t>
      </w:r>
    </w:p>
    <w:p w14:paraId="000002A8" w14:textId="77777777" w:rsidR="003863BD" w:rsidRDefault="003863BD" w:rsidP="009C2155">
      <w:pPr>
        <w:spacing w:line="276" w:lineRule="auto"/>
        <w:rPr>
          <w:color w:val="000000"/>
        </w:rPr>
      </w:pPr>
    </w:p>
    <w:p w14:paraId="000002A9" w14:textId="77777777" w:rsidR="003863BD" w:rsidRDefault="00B75D3B" w:rsidP="009C2155">
      <w:pPr>
        <w:pBdr>
          <w:top w:val="nil"/>
          <w:left w:val="nil"/>
          <w:bottom w:val="nil"/>
          <w:right w:val="nil"/>
          <w:between w:val="nil"/>
        </w:pBdr>
        <w:spacing w:line="276" w:lineRule="auto"/>
        <w:rPr>
          <w:b/>
          <w:color w:val="000000"/>
        </w:rPr>
      </w:pPr>
      <w:r>
        <w:rPr>
          <w:b/>
          <w:color w:val="000000"/>
        </w:rPr>
        <w:t xml:space="preserve">Amendments </w:t>
      </w:r>
    </w:p>
    <w:p w14:paraId="0A081154" w14:textId="77777777" w:rsidR="009C2155" w:rsidRDefault="009C2155" w:rsidP="000274EE">
      <w:pPr>
        <w:spacing w:line="276" w:lineRule="auto"/>
        <w:rPr>
          <w:color w:val="0000FF"/>
        </w:rPr>
      </w:pPr>
    </w:p>
    <w:p w14:paraId="000002B7" w14:textId="272AF497" w:rsidR="003863BD" w:rsidRDefault="00B75D3B" w:rsidP="000274EE">
      <w:pPr>
        <w:spacing w:line="276" w:lineRule="auto"/>
      </w:pPr>
      <w:r>
        <w:t xml:space="preserve">Amendments to the protocol or associated documentation will be made when necessary and will be agreed by </w:t>
      </w:r>
      <w:r w:rsidRPr="00180404">
        <w:t xml:space="preserve">the INTEGRATE head and neck steering committee. The Chief Investigator has responsibility for preparing the protocol and making appropriate amendments. All amendments will be submitted for sponsorship approval prior to making REC and/or HRA applications. </w:t>
      </w:r>
    </w:p>
    <w:p w14:paraId="35F61C26" w14:textId="77777777" w:rsidR="000274EE" w:rsidRPr="00180404" w:rsidRDefault="000274EE" w:rsidP="000274EE">
      <w:pPr>
        <w:spacing w:line="276" w:lineRule="auto"/>
      </w:pPr>
    </w:p>
    <w:p w14:paraId="134F98DC" w14:textId="77777777" w:rsidR="009B53BB" w:rsidRPr="00180404" w:rsidRDefault="009B53BB" w:rsidP="000274EE">
      <w:pPr>
        <w:spacing w:line="276" w:lineRule="auto"/>
        <w:rPr>
          <w:color w:val="000000"/>
        </w:rPr>
      </w:pPr>
      <w:r w:rsidRPr="00180404">
        <w:rPr>
          <w:color w:val="000000"/>
        </w:rPr>
        <w:lastRenderedPageBreak/>
        <w:t xml:space="preserve">Any amendments will be submitted to the sponsor to be categorised as Substantial or non-Substantial. The amendment will be locked via the IRAS Amendment Tool and clearly documented before submission to REC via the IRAS Amendment Portal by the CI (or representative) for approval prior to implementation. </w:t>
      </w:r>
    </w:p>
    <w:p w14:paraId="000002B8" w14:textId="77777777" w:rsidR="003863BD" w:rsidRDefault="003863BD" w:rsidP="009C2155">
      <w:pPr>
        <w:spacing w:line="276" w:lineRule="auto"/>
        <w:rPr>
          <w:b/>
          <w:color w:val="000000"/>
          <w:sz w:val="20"/>
          <w:szCs w:val="20"/>
        </w:rPr>
      </w:pPr>
    </w:p>
    <w:p w14:paraId="000002B9" w14:textId="77777777" w:rsidR="003863BD" w:rsidRPr="00FE07BC" w:rsidRDefault="00B75D3B" w:rsidP="009C2155">
      <w:pPr>
        <w:spacing w:line="276" w:lineRule="auto"/>
        <w:rPr>
          <w:szCs w:val="20"/>
        </w:rPr>
      </w:pPr>
      <w:r w:rsidRPr="00FE07BC">
        <w:rPr>
          <w:color w:val="000000"/>
          <w:szCs w:val="20"/>
        </w:rPr>
        <w:t>Amendments to the protocol will be summarised Appendix 3.</w:t>
      </w:r>
    </w:p>
    <w:p w14:paraId="000002BA" w14:textId="77777777" w:rsidR="003863BD" w:rsidRDefault="003863BD" w:rsidP="009C2155">
      <w:pPr>
        <w:spacing w:line="276" w:lineRule="auto"/>
        <w:rPr>
          <w:sz w:val="20"/>
          <w:szCs w:val="20"/>
        </w:rPr>
      </w:pPr>
    </w:p>
    <w:p w14:paraId="000002BB"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rPr>
          <w:b/>
          <w:color w:val="000000"/>
        </w:rPr>
      </w:pPr>
      <w:r>
        <w:rPr>
          <w:b/>
          <w:color w:val="000000"/>
        </w:rPr>
        <w:t xml:space="preserve">8.3 </w:t>
      </w:r>
      <w:r>
        <w:rPr>
          <w:b/>
          <w:color w:val="000000"/>
        </w:rPr>
        <w:tab/>
        <w:t xml:space="preserve">Peer </w:t>
      </w:r>
      <w:sdt>
        <w:sdtPr>
          <w:tag w:val="goog_rdk_26"/>
          <w:id w:val="1825391949"/>
        </w:sdtPr>
        <w:sdtEndPr/>
        <w:sdtContent/>
      </w:sdt>
      <w:sdt>
        <w:sdtPr>
          <w:tag w:val="goog_rdk_27"/>
          <w:id w:val="-270090952"/>
        </w:sdtPr>
        <w:sdtEndPr/>
        <w:sdtContent/>
      </w:sdt>
      <w:r>
        <w:rPr>
          <w:b/>
          <w:color w:val="000000"/>
        </w:rPr>
        <w:t xml:space="preserve">review </w:t>
      </w:r>
    </w:p>
    <w:p w14:paraId="000002C3" w14:textId="7B6538BF" w:rsidR="003863BD" w:rsidRPr="00AE1310" w:rsidRDefault="00180404" w:rsidP="00180404">
      <w:pPr>
        <w:pBdr>
          <w:top w:val="nil"/>
          <w:left w:val="nil"/>
          <w:bottom w:val="nil"/>
          <w:right w:val="nil"/>
          <w:between w:val="nil"/>
        </w:pBdr>
        <w:spacing w:line="276" w:lineRule="auto"/>
      </w:pPr>
      <w:r w:rsidRPr="00AE1310">
        <w:t>Will be peer reviewed by Mr David Hamilton and Mr Matt Smith</w:t>
      </w:r>
    </w:p>
    <w:p w14:paraId="000002C4" w14:textId="77777777" w:rsidR="003863BD" w:rsidRDefault="003863BD" w:rsidP="009C2155">
      <w:pPr>
        <w:pBdr>
          <w:top w:val="nil"/>
          <w:left w:val="nil"/>
          <w:bottom w:val="nil"/>
          <w:right w:val="nil"/>
          <w:between w:val="nil"/>
        </w:pBdr>
        <w:spacing w:line="276" w:lineRule="auto"/>
        <w:rPr>
          <w:color w:val="0000FF"/>
        </w:rPr>
      </w:pPr>
    </w:p>
    <w:p w14:paraId="000002C5"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rPr>
          <w:b/>
          <w:color w:val="000000"/>
        </w:rPr>
      </w:pPr>
      <w:r>
        <w:rPr>
          <w:b/>
          <w:color w:val="000000"/>
        </w:rPr>
        <w:t xml:space="preserve">8.4 </w:t>
      </w:r>
      <w:r>
        <w:rPr>
          <w:b/>
          <w:color w:val="000000"/>
        </w:rPr>
        <w:tab/>
        <w:t>Patient &amp; Public Involvement</w:t>
      </w:r>
    </w:p>
    <w:p w14:paraId="000002CF"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2D0" w14:textId="1EC9F71B" w:rsidR="003863BD" w:rsidRDefault="00B75D3B" w:rsidP="009C2155">
      <w:pPr>
        <w:spacing w:line="276" w:lineRule="auto"/>
      </w:pPr>
      <w:r>
        <w:t>The study protocol and patient facing documents were reviewed by the patient and public involvement group (PPI) from NHS Research Scotland at the University of Glasgow on the 15</w:t>
      </w:r>
      <w:r>
        <w:rPr>
          <w:vertAlign w:val="superscript"/>
        </w:rPr>
        <w:t>th</w:t>
      </w:r>
      <w:r>
        <w:t xml:space="preserve"> of August 2024. Specifically, there were concerns about the amount of time patients had to consent for the study, therefore the protocol was amended to ensure that the </w:t>
      </w:r>
      <w:r w:rsidR="004C378E">
        <w:t xml:space="preserve">Participant Information Sheet </w:t>
      </w:r>
      <w:r>
        <w:t xml:space="preserve">was sent out with the appointment letter for surgery to give patients an appropriate amount of time to consider their participation. </w:t>
      </w:r>
    </w:p>
    <w:p w14:paraId="000002D1" w14:textId="77777777" w:rsidR="003863BD" w:rsidRDefault="003863BD" w:rsidP="009C2155">
      <w:pPr>
        <w:spacing w:line="276" w:lineRule="auto"/>
        <w:ind w:left="955"/>
        <w:rPr>
          <w:color w:val="0000FF"/>
        </w:rPr>
      </w:pPr>
    </w:p>
    <w:p w14:paraId="000002D2" w14:textId="680B47B9" w:rsidR="003863BD" w:rsidRDefault="00B75D3B" w:rsidP="009C2155">
      <w:pPr>
        <w:spacing w:line="276" w:lineRule="auto"/>
        <w:rPr>
          <w:b/>
        </w:rPr>
      </w:pPr>
      <w:r>
        <w:rPr>
          <w:b/>
        </w:rPr>
        <w:t>8.5</w:t>
      </w:r>
      <w:r>
        <w:rPr>
          <w:b/>
        </w:rPr>
        <w:tab/>
        <w:t xml:space="preserve">Protocol </w:t>
      </w:r>
      <w:r w:rsidR="00180404">
        <w:rPr>
          <w:b/>
        </w:rPr>
        <w:t xml:space="preserve">amendments and </w:t>
      </w:r>
      <w:r>
        <w:rPr>
          <w:b/>
        </w:rPr>
        <w:t xml:space="preserve">compliance </w:t>
      </w:r>
    </w:p>
    <w:p w14:paraId="000002D8" w14:textId="77777777" w:rsidR="003863BD" w:rsidRDefault="003863BD" w:rsidP="009C2155">
      <w:pPr>
        <w:pStyle w:val="Heading3"/>
        <w:spacing w:before="0" w:after="120" w:line="276" w:lineRule="auto"/>
        <w:rPr>
          <w:rFonts w:ascii="Arial" w:eastAsia="Arial" w:hAnsi="Arial" w:cs="Arial"/>
          <w:color w:val="FF0000"/>
        </w:rPr>
      </w:pPr>
      <w:bookmarkStart w:id="30" w:name="_heading=h.1fob9te" w:colFirst="0" w:colLast="0"/>
      <w:bookmarkEnd w:id="30"/>
    </w:p>
    <w:p w14:paraId="000002D9" w14:textId="77777777" w:rsidR="003863BD" w:rsidRDefault="00B75D3B" w:rsidP="009C2155">
      <w:pPr>
        <w:spacing w:line="276" w:lineRule="auto"/>
      </w:pPr>
      <w:r>
        <w:t>Any change in the study protocol will require an amendment. If applicable, any proposed protocol amendments will be initiated by the Chief Investigator following continued assessment of the study and any required amendment forms will be submitted to the relevant regulatory authority, ethics committee and sponsor. The Chief Investigator will liaise with the study sponsor to determine whether an amendment is non-substantial or substantial. All amended versions of the protocol will be signed by the Chief Investigator and Sponsor Representative. Before the amended protocol can be implemented favourable opinion / approval must be sought by the original reviewing REC and Research and Development (R&amp;D) office(s).</w:t>
      </w:r>
    </w:p>
    <w:p w14:paraId="17539884" w14:textId="77777777" w:rsidR="00FB24A6" w:rsidRDefault="00FB24A6" w:rsidP="009C2155">
      <w:pPr>
        <w:spacing w:line="276" w:lineRule="auto"/>
      </w:pPr>
    </w:p>
    <w:p w14:paraId="37CDDB2B" w14:textId="13CB653E" w:rsidR="00FB24A6" w:rsidRPr="00FB24A6" w:rsidRDefault="00FB24A6" w:rsidP="00180404">
      <w:pPr>
        <w:spacing w:line="276" w:lineRule="auto"/>
      </w:pPr>
      <w:r w:rsidRPr="00FB24A6">
        <w:t>Accidental protocol deviations will be adequately documented on the relevant forms and reported to the Chief Investigator and Sponsor immediately. Deviations from the protocol which are found to frequently recur will receive immediate action and could potentially be classified as a serious breach.</w:t>
      </w:r>
    </w:p>
    <w:p w14:paraId="000002DA" w14:textId="77777777" w:rsidR="003863BD" w:rsidRDefault="003863BD" w:rsidP="009C2155">
      <w:pPr>
        <w:spacing w:after="0" w:line="276" w:lineRule="auto"/>
      </w:pPr>
    </w:p>
    <w:p w14:paraId="000002DB" w14:textId="77777777" w:rsidR="003863BD" w:rsidRDefault="00B75D3B" w:rsidP="009C2155">
      <w:pPr>
        <w:spacing w:after="0" w:line="276" w:lineRule="auto"/>
        <w:rPr>
          <w:b/>
        </w:rPr>
      </w:pPr>
      <w:r>
        <w:rPr>
          <w:b/>
        </w:rPr>
        <w:t>8.6</w:t>
      </w:r>
      <w:r>
        <w:rPr>
          <w:b/>
        </w:rPr>
        <w:tab/>
        <w:t xml:space="preserve">Data protection and patient confidentiality </w:t>
      </w:r>
    </w:p>
    <w:p w14:paraId="000002E6"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p>
    <w:p w14:paraId="000002E7" w14:textId="3CBEFDDD"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The clinical investigator and local site investigators will comply with the requirements of the Data Protection Act </w:t>
      </w:r>
      <w:r>
        <w:t>2018</w:t>
      </w:r>
      <w:r>
        <w:rPr>
          <w:color w:val="000000"/>
        </w:rPr>
        <w:t xml:space="preserve"> with regards to the collection, storage, processing and disclosure of personal information and will uphold the Act’s core principles.</w:t>
      </w:r>
    </w:p>
    <w:p w14:paraId="000002E8"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lastRenderedPageBreak/>
        <w:t xml:space="preserve">All study data will be held on NHS systems with password protection and destroyed after 5 years once the study is completed. No patient identifiable data will be accessed </w:t>
      </w:r>
      <w:r>
        <w:t>outside</w:t>
      </w:r>
      <w:r>
        <w:rPr>
          <w:color w:val="000000"/>
        </w:rPr>
        <w:t xml:space="preserve"> the initial visit and patients will be </w:t>
      </w:r>
      <w:r>
        <w:t>pseudonymised</w:t>
      </w:r>
      <w:r>
        <w:rPr>
          <w:color w:val="000000"/>
        </w:rPr>
        <w:t xml:space="preserve"> during data collection.</w:t>
      </w:r>
    </w:p>
    <w:p w14:paraId="000002EA"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b/>
          <w:color w:val="000000"/>
        </w:rPr>
      </w:pPr>
    </w:p>
    <w:p w14:paraId="000002EB" w14:textId="16E6271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r>
        <w:rPr>
          <w:b/>
          <w:color w:val="000000"/>
        </w:rPr>
        <w:t>8.61    Data handling and record keeping</w:t>
      </w:r>
    </w:p>
    <w:p w14:paraId="16765375"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p>
    <w:p w14:paraId="000002EC" w14:textId="0EBC0711"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Each centre will input </w:t>
      </w:r>
      <w:r>
        <w:t>pseudonymised</w:t>
      </w:r>
      <w:r>
        <w:rPr>
          <w:color w:val="000000"/>
        </w:rPr>
        <w:t xml:space="preserve"> data </w:t>
      </w:r>
      <w:r w:rsidR="000274EE">
        <w:rPr>
          <w:color w:val="000000"/>
        </w:rPr>
        <w:t>into an Excel Data Tool</w:t>
      </w:r>
      <w:r>
        <w:rPr>
          <w:color w:val="000000"/>
        </w:rPr>
        <w:t xml:space="preserve">. They will be stored on the Trust </w:t>
      </w:r>
      <w:r w:rsidR="00180404">
        <w:rPr>
          <w:color w:val="000000"/>
        </w:rPr>
        <w:t xml:space="preserve">password protected </w:t>
      </w:r>
      <w:r>
        <w:rPr>
          <w:color w:val="000000"/>
        </w:rPr>
        <w:t>shared drive with security to protect against unauthorised access, in line with local data governance protocols. Data from each centre's individual Excel spreadsheet will be amalgamated onto a master spreadsheet, with each update saved as a separate version and old versions retained. Study IDs will be applied on data submission.</w:t>
      </w:r>
    </w:p>
    <w:p w14:paraId="000002ED"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E"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b/>
          <w:color w:val="000000"/>
        </w:rPr>
        <w:t>8.62    Access to data</w:t>
      </w:r>
      <w:r>
        <w:rPr>
          <w:color w:val="000000"/>
        </w:rPr>
        <w:t xml:space="preserve"> </w:t>
      </w:r>
    </w:p>
    <w:p w14:paraId="768F7181"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F" w14:textId="44A12EDB"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Direct access will be granted to authorised representation from regulatory authorities to permit study related monitoring, audits and inspections, in line with participant consent. </w:t>
      </w:r>
    </w:p>
    <w:p w14:paraId="000002F0"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F1"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b/>
          <w:color w:val="000000"/>
        </w:rPr>
        <w:t>8.63    Anonymisation of patients</w:t>
      </w:r>
    </w:p>
    <w:p w14:paraId="5DF2BF49"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color w:val="000000"/>
        </w:rPr>
      </w:pPr>
    </w:p>
    <w:p w14:paraId="000002F2" w14:textId="546C6886"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color w:val="000000"/>
        </w:rPr>
      </w:pPr>
      <w:r>
        <w:rPr>
          <w:color w:val="000000"/>
        </w:rPr>
        <w:t>The Project Management Team will not request the names, addresses, medical record numbers (MRN) or identifiable data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Project Management Team). There will be no traceability from the Project Management Team’s database to local records. If any identifiable data is received, the files will be deleted and the site will be informed and asked to report the breach as per local protocols. Study level IDs will be added on submission, and thus the data will be considered pseudonymised.</w:t>
      </w:r>
    </w:p>
    <w:p w14:paraId="000002F3"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b/>
          <w:color w:val="000000"/>
        </w:rPr>
      </w:pPr>
    </w:p>
    <w:p w14:paraId="000002F4" w14:textId="77777777" w:rsidR="003863BD" w:rsidRDefault="00B75D3B" w:rsidP="009C2155">
      <w:pPr>
        <w:pBdr>
          <w:top w:val="nil"/>
          <w:left w:val="nil"/>
          <w:bottom w:val="nil"/>
          <w:right w:val="nil"/>
          <w:between w:val="nil"/>
        </w:pBdr>
        <w:spacing w:line="276" w:lineRule="auto"/>
        <w:rPr>
          <w:b/>
          <w:color w:val="000000"/>
        </w:rPr>
      </w:pPr>
      <w:r>
        <w:rPr>
          <w:b/>
          <w:color w:val="000000"/>
        </w:rPr>
        <w:t>8.7</w:t>
      </w:r>
      <w:r>
        <w:rPr>
          <w:b/>
          <w:color w:val="000000"/>
        </w:rPr>
        <w:tab/>
        <w:t>Indemnity</w:t>
      </w:r>
    </w:p>
    <w:p w14:paraId="000002FE" w14:textId="77777777" w:rsidR="003863BD" w:rsidRDefault="003863BD" w:rsidP="009C2155">
      <w:pPr>
        <w:spacing w:line="276" w:lineRule="auto"/>
        <w:rPr>
          <w:sz w:val="28"/>
          <w:szCs w:val="28"/>
        </w:rPr>
      </w:pPr>
    </w:p>
    <w:p w14:paraId="695D7684" w14:textId="77777777" w:rsidR="00184E65" w:rsidRPr="00184E65" w:rsidRDefault="00184E65" w:rsidP="00184E65">
      <w:pPr>
        <w:spacing w:line="276" w:lineRule="auto"/>
      </w:pPr>
      <w:r w:rsidRPr="00184E65">
        <w:t xml:space="preserve">The NHS CNORIS indemnity scheme will apply. CNORIS provides cover for legal liabilities arising from its actions or those of its staff or supervised students in relation to study management, design and conduct (subject to policy and conditions). </w:t>
      </w:r>
    </w:p>
    <w:p w14:paraId="00000300" w14:textId="77777777" w:rsidR="003863BD" w:rsidRDefault="003863BD" w:rsidP="009C2155">
      <w:pPr>
        <w:spacing w:line="276" w:lineRule="auto"/>
        <w:rPr>
          <w:b/>
        </w:rPr>
      </w:pPr>
    </w:p>
    <w:p w14:paraId="00000301" w14:textId="77777777" w:rsidR="003863BD" w:rsidRDefault="00B75D3B" w:rsidP="009C2155">
      <w:pPr>
        <w:spacing w:line="276" w:lineRule="auto"/>
        <w:rPr>
          <w:color w:val="0000FF"/>
        </w:rPr>
      </w:pPr>
      <w:r>
        <w:rPr>
          <w:b/>
        </w:rPr>
        <w:t>8.8</w:t>
      </w:r>
      <w:r>
        <w:rPr>
          <w:b/>
        </w:rPr>
        <w:tab/>
        <w:t>Access to the final study dataset</w:t>
      </w:r>
    </w:p>
    <w:p w14:paraId="00000308" w14:textId="77777777" w:rsidR="003863BD" w:rsidRDefault="003863BD" w:rsidP="009C2155">
      <w:pPr>
        <w:spacing w:line="276" w:lineRule="auto"/>
        <w:rPr>
          <w:color w:val="0000FF"/>
        </w:rPr>
      </w:pPr>
    </w:p>
    <w:p w14:paraId="00000309" w14:textId="77777777" w:rsidR="003863BD" w:rsidRDefault="00B75D3B" w:rsidP="009C2155">
      <w:pPr>
        <w:spacing w:line="276" w:lineRule="auto"/>
        <w:rPr>
          <w:color w:val="000000"/>
        </w:rPr>
      </w:pPr>
      <w:r>
        <w:rPr>
          <w:color w:val="000000"/>
        </w:rPr>
        <w:t xml:space="preserve">The INTEGRATE committee will have access to the final </w:t>
      </w:r>
      <w:sdt>
        <w:sdtPr>
          <w:tag w:val="goog_rdk_28"/>
          <w:id w:val="-1904664749"/>
        </w:sdtPr>
        <w:sdtEndPr/>
        <w:sdtContent/>
      </w:sdt>
      <w:sdt>
        <w:sdtPr>
          <w:tag w:val="goog_rdk_29"/>
          <w:id w:val="246775931"/>
        </w:sdtPr>
        <w:sdtEndPr/>
        <w:sdtContent/>
      </w:sdt>
      <w:sdt>
        <w:sdtPr>
          <w:tag w:val="goog_rdk_30"/>
          <w:id w:val="1231508397"/>
        </w:sdtPr>
        <w:sdtEndPr/>
        <w:sdtContent/>
      </w:sdt>
      <w:r>
        <w:rPr>
          <w:color w:val="000000"/>
        </w:rPr>
        <w:t xml:space="preserve">dataset. </w:t>
      </w:r>
    </w:p>
    <w:p w14:paraId="0000030A" w14:textId="7CE84143" w:rsidR="003863BD" w:rsidRDefault="003863BD" w:rsidP="009C2155">
      <w:pPr>
        <w:spacing w:line="276" w:lineRule="auto"/>
        <w:rPr>
          <w:color w:val="0000FF"/>
        </w:rPr>
      </w:pPr>
    </w:p>
    <w:p w14:paraId="751CAE0F" w14:textId="77777777" w:rsidR="007B2016" w:rsidRDefault="007B2016" w:rsidP="009C2155">
      <w:pPr>
        <w:spacing w:line="276" w:lineRule="auto"/>
        <w:rPr>
          <w:color w:val="0000FF"/>
        </w:rPr>
      </w:pPr>
    </w:p>
    <w:p w14:paraId="0000030B" w14:textId="5CE17D9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lastRenderedPageBreak/>
        <w:t>9</w:t>
      </w:r>
      <w:r>
        <w:rPr>
          <w:rFonts w:ascii="Arial" w:eastAsia="Arial" w:hAnsi="Arial" w:cs="Arial"/>
          <w:color w:val="000000"/>
        </w:rPr>
        <w:tab/>
      </w:r>
      <w:r>
        <w:rPr>
          <w:color w:val="000000"/>
        </w:rPr>
        <w:t>DISSEMINATION</w:t>
      </w:r>
      <w:r>
        <w:rPr>
          <w:rFonts w:ascii="Arial" w:eastAsia="Arial" w:hAnsi="Arial" w:cs="Arial"/>
          <w:color w:val="000000"/>
        </w:rPr>
        <w:t xml:space="preserve"> POLICY</w:t>
      </w:r>
    </w:p>
    <w:p w14:paraId="519BFFB8" w14:textId="77777777" w:rsidR="009C2155" w:rsidRPr="009C2155" w:rsidRDefault="009C2155" w:rsidP="009C2155">
      <w:pPr>
        <w:spacing w:line="276" w:lineRule="auto"/>
      </w:pPr>
    </w:p>
    <w:p w14:paraId="0000030C" w14:textId="7777777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 xml:space="preserve">9.1 </w:t>
      </w:r>
      <w:r>
        <w:rPr>
          <w:rFonts w:ascii="Arial" w:eastAsia="Arial" w:hAnsi="Arial" w:cs="Arial"/>
          <w:color w:val="000000"/>
        </w:rPr>
        <w:tab/>
        <w:t>Dissemination policy</w:t>
      </w:r>
    </w:p>
    <w:p w14:paraId="00000318" w14:textId="77777777" w:rsidR="003863BD" w:rsidRDefault="003863BD" w:rsidP="009C2155">
      <w:pPr>
        <w:spacing w:line="276" w:lineRule="auto"/>
        <w:rPr>
          <w:color w:val="0000FF"/>
        </w:rPr>
      </w:pPr>
    </w:p>
    <w:p w14:paraId="00000319" w14:textId="77777777" w:rsidR="003863BD" w:rsidRDefault="00B75D3B" w:rsidP="009C2155">
      <w:pPr>
        <w:spacing w:line="276" w:lineRule="auto"/>
      </w:pPr>
      <w:r>
        <w:t xml:space="preserve">Data arising from the study are owned by the Sponsor.  Findings will be submitted for publication in relevant ENT peer reviewed journals. We also plan to present the results of our audit at a national and international level, including at the ENT UK Research Showcase event and at the British Academic Conference in Otolaryngology (BACO). Results will be promoted on the INTEGRATE website and Twitter pages. Funders and sponsor will be acknowledged in any subsequent reports. Patient participants will not be directly informed of the results of the study. </w:t>
      </w:r>
    </w:p>
    <w:p w14:paraId="0000031A" w14:textId="77777777" w:rsidR="003863BD" w:rsidRDefault="003863BD" w:rsidP="009C2155">
      <w:pPr>
        <w:spacing w:line="276" w:lineRule="auto"/>
        <w:rPr>
          <w:color w:val="0000FF"/>
        </w:rPr>
      </w:pPr>
    </w:p>
    <w:p w14:paraId="0000031B" w14:textId="77777777" w:rsidR="003863BD" w:rsidRDefault="00B75D3B" w:rsidP="009C2155">
      <w:pPr>
        <w:spacing w:line="276" w:lineRule="auto"/>
        <w:rPr>
          <w:b/>
        </w:rPr>
      </w:pPr>
      <w:r>
        <w:rPr>
          <w:b/>
        </w:rPr>
        <w:t xml:space="preserve">9.2 </w:t>
      </w:r>
      <w:r>
        <w:rPr>
          <w:b/>
        </w:rPr>
        <w:tab/>
        <w:t>Authorship eligibility guidelines and any intended use of professional writers</w:t>
      </w:r>
    </w:p>
    <w:p w14:paraId="00000320" w14:textId="77777777" w:rsidR="003863BD" w:rsidRDefault="003863BD" w:rsidP="009C2155">
      <w:pPr>
        <w:pStyle w:val="Heading3"/>
        <w:tabs>
          <w:tab w:val="left" w:pos="720"/>
        </w:tabs>
        <w:spacing w:before="0" w:after="120" w:line="276" w:lineRule="auto"/>
        <w:rPr>
          <w:rFonts w:ascii="Arial" w:eastAsia="Arial" w:hAnsi="Arial" w:cs="Arial"/>
          <w:color w:val="000000"/>
        </w:rPr>
      </w:pPr>
    </w:p>
    <w:p w14:paraId="00000321" w14:textId="1118EB1D" w:rsidR="003863BD" w:rsidRDefault="00B75D3B" w:rsidP="009C2155">
      <w:pPr>
        <w:spacing w:line="276" w:lineRule="auto"/>
      </w:pPr>
      <w:r>
        <w:t xml:space="preserve">Authorship will be in line with INTEGRATE policy on multi-centre collaborative projects (https://entintegrate.co.uk/). Each Centre will have a named Consultant Lead and a Trainee Lead, in addition to up to two local collaborators. </w:t>
      </w:r>
      <w:sdt>
        <w:sdtPr>
          <w:tag w:val="goog_rdk_31"/>
          <w:id w:val="1292256627"/>
          <w:showingPlcHdr/>
        </w:sdtPr>
        <w:sdtEndPr/>
        <w:sdtContent>
          <w:r w:rsidR="009C2155">
            <w:t xml:space="preserve">     </w:t>
          </w:r>
        </w:sdtContent>
      </w:sdt>
    </w:p>
    <w:p w14:paraId="00000322" w14:textId="77777777" w:rsidR="003863BD" w:rsidRDefault="003863BD" w:rsidP="009C2155">
      <w:pPr>
        <w:spacing w:line="276" w:lineRule="auto"/>
      </w:pPr>
    </w:p>
    <w:p w14:paraId="00000323" w14:textId="4E517EAE"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10</w:t>
      </w:r>
      <w:r>
        <w:rPr>
          <w:rFonts w:ascii="Arial" w:eastAsia="Arial" w:hAnsi="Arial" w:cs="Arial"/>
          <w:color w:val="000000"/>
        </w:rPr>
        <w:tab/>
        <w:t>REFERENCES</w:t>
      </w:r>
    </w:p>
    <w:p w14:paraId="2775AABC" w14:textId="77777777" w:rsidR="009C2155" w:rsidRPr="009C2155" w:rsidRDefault="009C2155" w:rsidP="009C2155">
      <w:pPr>
        <w:spacing w:line="276" w:lineRule="auto"/>
      </w:pPr>
    </w:p>
    <w:p w14:paraId="0E31C96F" w14:textId="77777777" w:rsidR="00A51D45" w:rsidRPr="00A51D45" w:rsidRDefault="009C2155" w:rsidP="00A51D45">
      <w:pPr>
        <w:pStyle w:val="EndNoteBibliography"/>
        <w:spacing w:after="0"/>
        <w:rPr>
          <w:noProof/>
        </w:rPr>
      </w:pPr>
      <w:r>
        <w:fldChar w:fldCharType="begin"/>
      </w:r>
      <w:r>
        <w:instrText xml:space="preserve"> ADDIN EN.REFLIST </w:instrText>
      </w:r>
      <w:r>
        <w:fldChar w:fldCharType="separate"/>
      </w:r>
      <w:r w:rsidR="00A51D45" w:rsidRPr="00A51D45">
        <w:rPr>
          <w:noProof/>
        </w:rPr>
        <w:t>1.</w:t>
      </w:r>
      <w:r w:rsidR="00A51D45" w:rsidRPr="00A51D45">
        <w:rPr>
          <w:noProof/>
        </w:rPr>
        <w:tab/>
        <w:t>ENT UK RCoS. Commissioning guide: Tonsillectomy. 2021.</w:t>
      </w:r>
    </w:p>
    <w:p w14:paraId="2D4C17E1" w14:textId="77777777" w:rsidR="00A51D45" w:rsidRPr="00A51D45" w:rsidRDefault="00A51D45" w:rsidP="00A51D45">
      <w:pPr>
        <w:pStyle w:val="EndNoteBibliography"/>
        <w:spacing w:after="0"/>
        <w:rPr>
          <w:noProof/>
        </w:rPr>
      </w:pPr>
      <w:r w:rsidRPr="00A51D45">
        <w:rPr>
          <w:noProof/>
        </w:rPr>
        <w:t>2.</w:t>
      </w:r>
      <w:r w:rsidRPr="00A51D45">
        <w:rPr>
          <w:noProof/>
        </w:rPr>
        <w:tab/>
        <w:t>Lowe D, van der Meulen J, Cromwell D, Lewsey J, Copley L, Browne J, et al. Key messages from the National Prospective Tonsillectomy Audit. Laryngoscope. 2007;117(4):717-24.</w:t>
      </w:r>
    </w:p>
    <w:p w14:paraId="155BAE3E" w14:textId="77777777" w:rsidR="00A51D45" w:rsidRPr="00A51D45" w:rsidRDefault="00A51D45" w:rsidP="00A51D45">
      <w:pPr>
        <w:pStyle w:val="EndNoteBibliography"/>
        <w:spacing w:after="0"/>
        <w:rPr>
          <w:noProof/>
        </w:rPr>
      </w:pPr>
      <w:r w:rsidRPr="00A51D45">
        <w:rPr>
          <w:noProof/>
        </w:rPr>
        <w:t>3.</w:t>
      </w:r>
      <w:r w:rsidRPr="00A51D45">
        <w:rPr>
          <w:noProof/>
        </w:rPr>
        <w:tab/>
        <w:t>Powell S. Unpublished HES data ed2024.</w:t>
      </w:r>
    </w:p>
    <w:p w14:paraId="593F2DD5" w14:textId="77777777" w:rsidR="00A51D45" w:rsidRPr="00A51D45" w:rsidRDefault="00A51D45" w:rsidP="00A51D45">
      <w:pPr>
        <w:pStyle w:val="EndNoteBibliography"/>
        <w:spacing w:after="0"/>
        <w:rPr>
          <w:noProof/>
        </w:rPr>
      </w:pPr>
      <w:r w:rsidRPr="00A51D45">
        <w:rPr>
          <w:noProof/>
        </w:rPr>
        <w:t>4.</w:t>
      </w:r>
      <w:r w:rsidRPr="00A51D45">
        <w:rPr>
          <w:noProof/>
        </w:rPr>
        <w:tab/>
        <w:t>Wilson JA, O'Hara J, Fouweather T, Homer T, Stocken DD, Vale L, et al. Conservative management versus tonsillectomy in adults with recurrent acute tonsillitis in the UK (NATTINA): a multicentre, open-label, randomised controlled trial. Lancet. 2023;401(10393):2051-9.</w:t>
      </w:r>
    </w:p>
    <w:p w14:paraId="6D0D721D" w14:textId="77777777" w:rsidR="00A51D45" w:rsidRPr="00A51D45" w:rsidRDefault="00A51D45" w:rsidP="00A51D45">
      <w:pPr>
        <w:pStyle w:val="EndNoteBibliography"/>
        <w:rPr>
          <w:noProof/>
        </w:rPr>
      </w:pPr>
      <w:r w:rsidRPr="00A51D45">
        <w:rPr>
          <w:noProof/>
        </w:rPr>
        <w:t>5.</w:t>
      </w:r>
      <w:r w:rsidRPr="00A51D45">
        <w:rPr>
          <w:noProof/>
        </w:rPr>
        <w:tab/>
        <w:t>Time GIRF. Ear, Nose, Throat Surgery. GIRFT Programme National Specialty Report. 2019.</w:t>
      </w:r>
    </w:p>
    <w:p w14:paraId="00000326" w14:textId="67CE367E" w:rsidR="003863BD" w:rsidRDefault="009C2155" w:rsidP="009C2155">
      <w:pPr>
        <w:spacing w:line="276" w:lineRule="auto"/>
        <w:rPr>
          <w:color w:val="0000FF"/>
        </w:rPr>
      </w:pPr>
      <w:r>
        <w:fldChar w:fldCharType="end"/>
      </w:r>
    </w:p>
    <w:p w14:paraId="00000327" w14:textId="7777777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 xml:space="preserve">11. </w:t>
      </w:r>
      <w:r>
        <w:rPr>
          <w:rFonts w:ascii="Arial" w:eastAsia="Arial" w:hAnsi="Arial" w:cs="Arial"/>
          <w:color w:val="000000"/>
        </w:rPr>
        <w:tab/>
      </w:r>
      <w:sdt>
        <w:sdtPr>
          <w:tag w:val="goog_rdk_32"/>
          <w:id w:val="-2083122956"/>
        </w:sdtPr>
        <w:sdtEndPr/>
        <w:sdtContent/>
      </w:sdt>
      <w:r>
        <w:rPr>
          <w:color w:val="000000"/>
        </w:rPr>
        <w:t>APPENDICES</w:t>
      </w:r>
      <w:r>
        <w:rPr>
          <w:rFonts w:ascii="Arial" w:eastAsia="Arial" w:hAnsi="Arial" w:cs="Arial"/>
          <w:color w:val="000000"/>
        </w:rPr>
        <w:t xml:space="preserve"> </w:t>
      </w:r>
    </w:p>
    <w:p w14:paraId="00000328" w14:textId="77777777" w:rsidR="003863BD" w:rsidRDefault="003863BD" w:rsidP="009C2155">
      <w:pPr>
        <w:spacing w:line="276" w:lineRule="auto"/>
      </w:pPr>
    </w:p>
    <w:p w14:paraId="00000329" w14:textId="77777777" w:rsidR="003863BD" w:rsidRDefault="00B75D3B" w:rsidP="009C2155">
      <w:pPr>
        <w:numPr>
          <w:ilvl w:val="1"/>
          <w:numId w:val="28"/>
        </w:numPr>
        <w:pBdr>
          <w:top w:val="nil"/>
          <w:left w:val="nil"/>
          <w:bottom w:val="nil"/>
          <w:right w:val="nil"/>
          <w:between w:val="nil"/>
        </w:pBdr>
        <w:spacing w:after="0" w:line="276" w:lineRule="auto"/>
        <w:rPr>
          <w:b/>
          <w:color w:val="000000"/>
        </w:rPr>
      </w:pPr>
      <w:r>
        <w:rPr>
          <w:b/>
          <w:color w:val="000000"/>
        </w:rPr>
        <w:t>Appendix 1- Required documentation</w:t>
      </w:r>
    </w:p>
    <w:p w14:paraId="0000032A" w14:textId="77777777" w:rsidR="003863BD" w:rsidRDefault="003863BD" w:rsidP="009C2155">
      <w:pPr>
        <w:pBdr>
          <w:top w:val="nil"/>
          <w:left w:val="nil"/>
          <w:bottom w:val="nil"/>
          <w:right w:val="nil"/>
          <w:between w:val="nil"/>
        </w:pBdr>
        <w:spacing w:after="200" w:line="276" w:lineRule="auto"/>
        <w:ind w:left="420"/>
        <w:rPr>
          <w:b/>
          <w:color w:val="000000"/>
        </w:rPr>
      </w:pPr>
    </w:p>
    <w:p w14:paraId="5E19B04D" w14:textId="4AA70BBE" w:rsidR="009C2155" w:rsidRDefault="009C2155" w:rsidP="009C2155">
      <w:pPr>
        <w:spacing w:line="276" w:lineRule="auto"/>
      </w:pPr>
      <w:r>
        <w:t>Site questionnaire</w:t>
      </w:r>
    </w:p>
    <w:p w14:paraId="057A63D9" w14:textId="1595D50B" w:rsidR="00A869D9" w:rsidRDefault="00C8421B" w:rsidP="009C2155">
      <w:pPr>
        <w:spacing w:line="276" w:lineRule="auto"/>
      </w:pPr>
      <w:r>
        <w:t xml:space="preserve">Excel data collection proforma </w:t>
      </w:r>
    </w:p>
    <w:p w14:paraId="7F454EB7" w14:textId="77777777" w:rsidR="004C378E" w:rsidRDefault="004C378E" w:rsidP="009C2155">
      <w:pPr>
        <w:spacing w:line="276" w:lineRule="auto"/>
      </w:pPr>
      <w:r>
        <w:t xml:space="preserve">Participant Information Sheet </w:t>
      </w:r>
    </w:p>
    <w:p w14:paraId="0000032C" w14:textId="00CACDC9" w:rsidR="003863BD" w:rsidRDefault="00B75D3B" w:rsidP="009C2155">
      <w:pPr>
        <w:spacing w:line="276" w:lineRule="auto"/>
      </w:pPr>
      <w:r>
        <w:t xml:space="preserve">Patient consent form  </w:t>
      </w:r>
    </w:p>
    <w:p w14:paraId="00000330" w14:textId="5EE3CC54" w:rsidR="003863BD" w:rsidRPr="00C8421B" w:rsidRDefault="00B75D3B" w:rsidP="009C2155">
      <w:pPr>
        <w:spacing w:line="276" w:lineRule="auto"/>
      </w:pPr>
      <w:r>
        <w:t xml:space="preserve">TOI-14 </w:t>
      </w:r>
      <w:r w:rsidR="00EF622A">
        <w:t>(</w:t>
      </w:r>
      <w:r>
        <w:t>tonsillectomy outcome inventory</w:t>
      </w:r>
      <w:r w:rsidR="00EF622A">
        <w:t>)</w:t>
      </w:r>
    </w:p>
    <w:p w14:paraId="22AE7451" w14:textId="77777777" w:rsidR="007B2016" w:rsidRDefault="007B2016" w:rsidP="009C2155">
      <w:pPr>
        <w:spacing w:line="276" w:lineRule="auto"/>
        <w:rPr>
          <w:b/>
        </w:rPr>
      </w:pPr>
    </w:p>
    <w:p w14:paraId="00000334" w14:textId="684E6610" w:rsidR="003863BD" w:rsidRDefault="00B75D3B" w:rsidP="009C2155">
      <w:pPr>
        <w:spacing w:line="276" w:lineRule="auto"/>
        <w:rPr>
          <w:b/>
        </w:rPr>
      </w:pPr>
      <w:r>
        <w:rPr>
          <w:b/>
        </w:rPr>
        <w:lastRenderedPageBreak/>
        <w:t>11.2</w:t>
      </w:r>
      <w:r>
        <w:t xml:space="preserve"> </w:t>
      </w:r>
      <w:r>
        <w:tab/>
      </w:r>
      <w:r>
        <w:rPr>
          <w:b/>
        </w:rPr>
        <w:t xml:space="preserve">Appendix 2 – Schedule of </w:t>
      </w:r>
      <w:sdt>
        <w:sdtPr>
          <w:tag w:val="goog_rdk_33"/>
          <w:id w:val="-1229840235"/>
        </w:sdtPr>
        <w:sdtEndPr/>
        <w:sdtContent/>
      </w:sdt>
      <w:sdt>
        <w:sdtPr>
          <w:tag w:val="goog_rdk_34"/>
          <w:id w:val="1010501364"/>
        </w:sdtPr>
        <w:sdtEndPr/>
        <w:sdtContent/>
      </w:sdt>
      <w:r>
        <w:rPr>
          <w:b/>
        </w:rPr>
        <w:t xml:space="preserve">Procedures </w:t>
      </w:r>
    </w:p>
    <w:p w14:paraId="00000335" w14:textId="4AC01679" w:rsidR="003863BD" w:rsidRPr="009C2155" w:rsidRDefault="00326C2A" w:rsidP="00C337AA">
      <w:pPr>
        <w:tabs>
          <w:tab w:val="left" w:pos="6329"/>
        </w:tabs>
        <w:spacing w:line="276" w:lineRule="auto"/>
        <w:rPr>
          <w:b/>
          <w:color w:val="000000" w:themeColor="text1"/>
        </w:rPr>
      </w:pPr>
      <w:ins w:id="31" w:author="Lucy Li" w:date="2025-10-21T15:29:00Z">
        <w:r>
          <w:rPr>
            <w:b/>
            <w:color w:val="000000" w:themeColor="text1"/>
          </w:rPr>
          <w:tab/>
        </w:r>
      </w:ins>
    </w:p>
    <w:tbl>
      <w:tblPr>
        <w:tblStyle w:val="aff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135"/>
        <w:gridCol w:w="1038"/>
      </w:tblGrid>
      <w:tr w:rsidR="009C2155" w:rsidRPr="009C2155" w14:paraId="61063107" w14:textId="77777777" w:rsidTr="004804C0">
        <w:trPr>
          <w:trHeight w:val="454"/>
        </w:trPr>
        <w:tc>
          <w:tcPr>
            <w:tcW w:w="2224" w:type="dxa"/>
            <w:vMerge w:val="restart"/>
          </w:tcPr>
          <w:p w14:paraId="00000336" w14:textId="77777777" w:rsidR="003863BD" w:rsidRPr="009C2155" w:rsidRDefault="00B75D3B" w:rsidP="009C2155">
            <w:pPr>
              <w:spacing w:line="276" w:lineRule="auto"/>
              <w:rPr>
                <w:b/>
                <w:color w:val="000000" w:themeColor="text1"/>
              </w:rPr>
            </w:pPr>
            <w:r w:rsidRPr="009C2155">
              <w:rPr>
                <w:b/>
                <w:color w:val="000000" w:themeColor="text1"/>
              </w:rPr>
              <w:t>Procedures</w:t>
            </w:r>
          </w:p>
        </w:tc>
        <w:tc>
          <w:tcPr>
            <w:tcW w:w="2173" w:type="dxa"/>
            <w:gridSpan w:val="2"/>
            <w:vAlign w:val="center"/>
          </w:tcPr>
          <w:p w14:paraId="00000337" w14:textId="77777777" w:rsidR="003863BD" w:rsidRPr="009C2155" w:rsidRDefault="00B75D3B" w:rsidP="009C2155">
            <w:pPr>
              <w:spacing w:line="276" w:lineRule="auto"/>
              <w:rPr>
                <w:b/>
                <w:color w:val="000000" w:themeColor="text1"/>
              </w:rPr>
            </w:pPr>
            <w:r w:rsidRPr="009C2155">
              <w:rPr>
                <w:b/>
                <w:color w:val="000000" w:themeColor="text1"/>
              </w:rPr>
              <w:t xml:space="preserve">Visits </w:t>
            </w:r>
          </w:p>
        </w:tc>
      </w:tr>
      <w:tr w:rsidR="009C2155" w:rsidRPr="009C2155" w14:paraId="4593B4E1" w14:textId="77777777" w:rsidTr="004804C0">
        <w:trPr>
          <w:trHeight w:val="454"/>
        </w:trPr>
        <w:tc>
          <w:tcPr>
            <w:tcW w:w="2224" w:type="dxa"/>
            <w:vMerge/>
          </w:tcPr>
          <w:p w14:paraId="0000033A" w14:textId="77777777" w:rsidR="003863BD" w:rsidRPr="009C2155" w:rsidRDefault="003863BD" w:rsidP="009C2155">
            <w:pPr>
              <w:widowControl w:val="0"/>
              <w:pBdr>
                <w:top w:val="nil"/>
                <w:left w:val="nil"/>
                <w:bottom w:val="nil"/>
                <w:right w:val="nil"/>
                <w:between w:val="nil"/>
              </w:pBdr>
              <w:spacing w:after="0" w:line="276" w:lineRule="auto"/>
              <w:rPr>
                <w:b/>
                <w:color w:val="000000" w:themeColor="text1"/>
              </w:rPr>
            </w:pPr>
          </w:p>
        </w:tc>
        <w:tc>
          <w:tcPr>
            <w:tcW w:w="1135" w:type="dxa"/>
            <w:vAlign w:val="center"/>
          </w:tcPr>
          <w:p w14:paraId="0000033B" w14:textId="77777777" w:rsidR="003863BD" w:rsidRPr="009C2155" w:rsidRDefault="00B75D3B" w:rsidP="009C2155">
            <w:pPr>
              <w:spacing w:line="276" w:lineRule="auto"/>
              <w:rPr>
                <w:b/>
                <w:color w:val="000000" w:themeColor="text1"/>
              </w:rPr>
            </w:pPr>
            <w:r w:rsidRPr="009C2155">
              <w:rPr>
                <w:b/>
                <w:color w:val="000000" w:themeColor="text1"/>
              </w:rPr>
              <w:t>Baseline</w:t>
            </w:r>
          </w:p>
        </w:tc>
        <w:tc>
          <w:tcPr>
            <w:tcW w:w="1038" w:type="dxa"/>
            <w:vAlign w:val="center"/>
          </w:tcPr>
          <w:p w14:paraId="0000033C" w14:textId="77777777" w:rsidR="003863BD" w:rsidRPr="009C2155" w:rsidRDefault="00B75D3B" w:rsidP="009C2155">
            <w:pPr>
              <w:spacing w:line="276" w:lineRule="auto"/>
              <w:rPr>
                <w:b/>
                <w:color w:val="000000" w:themeColor="text1"/>
              </w:rPr>
            </w:pPr>
            <w:r w:rsidRPr="009C2155">
              <w:rPr>
                <w:b/>
                <w:color w:val="000000" w:themeColor="text1"/>
              </w:rPr>
              <w:t>28 days</w:t>
            </w:r>
          </w:p>
        </w:tc>
      </w:tr>
      <w:tr w:rsidR="009C2155" w:rsidRPr="009C2155" w14:paraId="4E8F05B0" w14:textId="77777777" w:rsidTr="004804C0">
        <w:trPr>
          <w:trHeight w:val="454"/>
        </w:trPr>
        <w:tc>
          <w:tcPr>
            <w:tcW w:w="2224" w:type="dxa"/>
            <w:vAlign w:val="center"/>
          </w:tcPr>
          <w:p w14:paraId="0000033D" w14:textId="77777777" w:rsidR="003863BD" w:rsidRPr="009C2155" w:rsidRDefault="00B75D3B" w:rsidP="009C2155">
            <w:pPr>
              <w:spacing w:line="276" w:lineRule="auto"/>
              <w:rPr>
                <w:color w:val="000000" w:themeColor="text1"/>
              </w:rPr>
            </w:pPr>
            <w:r w:rsidRPr="009C2155">
              <w:rPr>
                <w:color w:val="000000" w:themeColor="text1"/>
              </w:rPr>
              <w:t>Informed consent</w:t>
            </w:r>
          </w:p>
        </w:tc>
        <w:tc>
          <w:tcPr>
            <w:tcW w:w="1135" w:type="dxa"/>
            <w:vAlign w:val="center"/>
          </w:tcPr>
          <w:p w14:paraId="0000033E"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3F" w14:textId="77777777" w:rsidR="003863BD" w:rsidRPr="009C2155" w:rsidRDefault="003863BD" w:rsidP="009C2155">
            <w:pPr>
              <w:spacing w:line="276" w:lineRule="auto"/>
              <w:rPr>
                <w:color w:val="000000" w:themeColor="text1"/>
              </w:rPr>
            </w:pPr>
          </w:p>
        </w:tc>
      </w:tr>
      <w:tr w:rsidR="009C2155" w:rsidRPr="009C2155" w14:paraId="5FDA04A1" w14:textId="77777777" w:rsidTr="004804C0">
        <w:trPr>
          <w:trHeight w:val="327"/>
        </w:trPr>
        <w:tc>
          <w:tcPr>
            <w:tcW w:w="2224" w:type="dxa"/>
            <w:vAlign w:val="center"/>
          </w:tcPr>
          <w:p w14:paraId="00000340" w14:textId="77777777" w:rsidR="003863BD" w:rsidRPr="009C2155" w:rsidRDefault="00B75D3B" w:rsidP="009C2155">
            <w:pPr>
              <w:spacing w:line="276" w:lineRule="auto"/>
              <w:rPr>
                <w:color w:val="000000" w:themeColor="text1"/>
              </w:rPr>
            </w:pPr>
            <w:r w:rsidRPr="009C2155">
              <w:rPr>
                <w:color w:val="000000" w:themeColor="text1"/>
              </w:rPr>
              <w:t>Baseline Data entry</w:t>
            </w:r>
          </w:p>
        </w:tc>
        <w:tc>
          <w:tcPr>
            <w:tcW w:w="1135" w:type="dxa"/>
            <w:vAlign w:val="center"/>
          </w:tcPr>
          <w:p w14:paraId="00000341"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42" w14:textId="77777777" w:rsidR="003863BD" w:rsidRPr="009C2155" w:rsidRDefault="003863BD" w:rsidP="009C2155">
            <w:pPr>
              <w:spacing w:line="276" w:lineRule="auto"/>
              <w:jc w:val="center"/>
              <w:rPr>
                <w:color w:val="000000" w:themeColor="text1"/>
              </w:rPr>
            </w:pPr>
          </w:p>
        </w:tc>
      </w:tr>
      <w:tr w:rsidR="009C2155" w:rsidRPr="009C2155" w14:paraId="49F09092" w14:textId="77777777" w:rsidTr="004804C0">
        <w:trPr>
          <w:trHeight w:val="327"/>
        </w:trPr>
        <w:tc>
          <w:tcPr>
            <w:tcW w:w="2224" w:type="dxa"/>
            <w:vAlign w:val="center"/>
          </w:tcPr>
          <w:p w14:paraId="00000343" w14:textId="77777777" w:rsidR="003863BD" w:rsidRPr="009C2155" w:rsidRDefault="00B75D3B" w:rsidP="009C2155">
            <w:pPr>
              <w:spacing w:line="276" w:lineRule="auto"/>
              <w:rPr>
                <w:color w:val="000000" w:themeColor="text1"/>
              </w:rPr>
            </w:pPr>
            <w:r w:rsidRPr="009C2155">
              <w:rPr>
                <w:color w:val="000000" w:themeColor="text1"/>
              </w:rPr>
              <w:t>QOL questionnaire</w:t>
            </w:r>
          </w:p>
        </w:tc>
        <w:tc>
          <w:tcPr>
            <w:tcW w:w="1135" w:type="dxa"/>
            <w:vAlign w:val="center"/>
          </w:tcPr>
          <w:p w14:paraId="00000344"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45" w14:textId="77777777" w:rsidR="003863BD" w:rsidRPr="009C2155" w:rsidRDefault="00B75D3B" w:rsidP="009C2155">
            <w:pPr>
              <w:spacing w:line="276" w:lineRule="auto"/>
              <w:jc w:val="center"/>
              <w:rPr>
                <w:color w:val="000000" w:themeColor="text1"/>
              </w:rPr>
            </w:pPr>
            <w:r w:rsidRPr="009C2155">
              <w:rPr>
                <w:color w:val="000000" w:themeColor="text1"/>
              </w:rPr>
              <w:t>X</w:t>
            </w:r>
          </w:p>
        </w:tc>
      </w:tr>
      <w:tr w:rsidR="009C2155" w:rsidRPr="009C2155" w14:paraId="2CE70316" w14:textId="77777777" w:rsidTr="004804C0">
        <w:trPr>
          <w:trHeight w:val="454"/>
        </w:trPr>
        <w:tc>
          <w:tcPr>
            <w:tcW w:w="2224" w:type="dxa"/>
            <w:vAlign w:val="center"/>
          </w:tcPr>
          <w:p w14:paraId="00000346" w14:textId="77777777" w:rsidR="003863BD" w:rsidRPr="009C2155" w:rsidRDefault="00B75D3B" w:rsidP="009C2155">
            <w:pPr>
              <w:spacing w:line="276" w:lineRule="auto"/>
              <w:rPr>
                <w:color w:val="000000" w:themeColor="text1"/>
              </w:rPr>
            </w:pPr>
            <w:r w:rsidRPr="009C2155">
              <w:rPr>
                <w:color w:val="000000" w:themeColor="text1"/>
              </w:rPr>
              <w:t xml:space="preserve">Telephone Interview </w:t>
            </w:r>
          </w:p>
        </w:tc>
        <w:tc>
          <w:tcPr>
            <w:tcW w:w="1135" w:type="dxa"/>
            <w:vAlign w:val="center"/>
          </w:tcPr>
          <w:p w14:paraId="00000347" w14:textId="77777777" w:rsidR="003863BD" w:rsidRPr="009C2155" w:rsidRDefault="003863BD" w:rsidP="009C2155">
            <w:pPr>
              <w:spacing w:line="276" w:lineRule="auto"/>
              <w:rPr>
                <w:color w:val="000000" w:themeColor="text1"/>
              </w:rPr>
            </w:pPr>
          </w:p>
        </w:tc>
        <w:tc>
          <w:tcPr>
            <w:tcW w:w="1038" w:type="dxa"/>
            <w:vAlign w:val="center"/>
          </w:tcPr>
          <w:p w14:paraId="00000348" w14:textId="77777777" w:rsidR="003863BD" w:rsidRPr="009C2155" w:rsidRDefault="00B75D3B" w:rsidP="009C2155">
            <w:pPr>
              <w:spacing w:line="276" w:lineRule="auto"/>
              <w:jc w:val="center"/>
              <w:rPr>
                <w:color w:val="000000" w:themeColor="text1"/>
              </w:rPr>
            </w:pPr>
            <w:r w:rsidRPr="009C2155">
              <w:rPr>
                <w:color w:val="000000" w:themeColor="text1"/>
              </w:rPr>
              <w:t>X</w:t>
            </w:r>
          </w:p>
        </w:tc>
      </w:tr>
      <w:tr w:rsidR="009C2155" w:rsidRPr="009C2155" w14:paraId="356E38DC" w14:textId="77777777" w:rsidTr="004804C0">
        <w:trPr>
          <w:trHeight w:val="454"/>
        </w:trPr>
        <w:tc>
          <w:tcPr>
            <w:tcW w:w="2224" w:type="dxa"/>
            <w:vAlign w:val="center"/>
          </w:tcPr>
          <w:p w14:paraId="00000349" w14:textId="77777777" w:rsidR="003863BD" w:rsidRPr="009C2155" w:rsidRDefault="00B75D3B" w:rsidP="009C2155">
            <w:pPr>
              <w:spacing w:line="276" w:lineRule="auto"/>
              <w:rPr>
                <w:color w:val="000000" w:themeColor="text1"/>
              </w:rPr>
            </w:pPr>
            <w:r w:rsidRPr="009C2155">
              <w:rPr>
                <w:color w:val="000000" w:themeColor="text1"/>
              </w:rPr>
              <w:t>Follow-up data entry</w:t>
            </w:r>
          </w:p>
        </w:tc>
        <w:tc>
          <w:tcPr>
            <w:tcW w:w="1135" w:type="dxa"/>
            <w:vAlign w:val="center"/>
          </w:tcPr>
          <w:p w14:paraId="0000034A" w14:textId="77777777" w:rsidR="003863BD" w:rsidRPr="009C2155" w:rsidRDefault="003863BD" w:rsidP="009C2155">
            <w:pPr>
              <w:spacing w:line="276" w:lineRule="auto"/>
              <w:rPr>
                <w:color w:val="000000" w:themeColor="text1"/>
              </w:rPr>
            </w:pPr>
          </w:p>
        </w:tc>
        <w:tc>
          <w:tcPr>
            <w:tcW w:w="1038" w:type="dxa"/>
            <w:vAlign w:val="center"/>
          </w:tcPr>
          <w:p w14:paraId="0000034B" w14:textId="77777777" w:rsidR="003863BD" w:rsidRPr="009C2155" w:rsidRDefault="00B75D3B" w:rsidP="009C2155">
            <w:pPr>
              <w:spacing w:line="276" w:lineRule="auto"/>
              <w:jc w:val="center"/>
              <w:rPr>
                <w:color w:val="000000" w:themeColor="text1"/>
              </w:rPr>
            </w:pPr>
            <w:r w:rsidRPr="009C2155">
              <w:rPr>
                <w:color w:val="000000" w:themeColor="text1"/>
              </w:rPr>
              <w:t>X</w:t>
            </w:r>
          </w:p>
        </w:tc>
      </w:tr>
    </w:tbl>
    <w:p w14:paraId="0000034C" w14:textId="77777777" w:rsidR="003863BD" w:rsidRPr="009C2155" w:rsidRDefault="003863BD" w:rsidP="009C2155">
      <w:pPr>
        <w:spacing w:line="276" w:lineRule="auto"/>
        <w:rPr>
          <w:color w:val="000000" w:themeColor="text1"/>
        </w:rPr>
      </w:pPr>
    </w:p>
    <w:p w14:paraId="0000034D" w14:textId="77777777" w:rsidR="003863BD" w:rsidRPr="009C2155" w:rsidRDefault="003863BD" w:rsidP="009C2155">
      <w:pPr>
        <w:spacing w:line="276" w:lineRule="auto"/>
        <w:rPr>
          <w:color w:val="000000" w:themeColor="text1"/>
        </w:rPr>
      </w:pPr>
    </w:p>
    <w:p w14:paraId="0000034E" w14:textId="77777777" w:rsidR="003863BD" w:rsidRPr="009C2155" w:rsidRDefault="00B75D3B" w:rsidP="009C2155">
      <w:pPr>
        <w:spacing w:line="276" w:lineRule="auto"/>
        <w:rPr>
          <w:b/>
          <w:color w:val="000000" w:themeColor="text1"/>
        </w:rPr>
      </w:pPr>
      <w:r w:rsidRPr="009C2155">
        <w:rPr>
          <w:b/>
          <w:color w:val="000000" w:themeColor="text1"/>
        </w:rPr>
        <w:t>13.3</w:t>
      </w:r>
      <w:r w:rsidRPr="009C2155">
        <w:rPr>
          <w:color w:val="000000" w:themeColor="text1"/>
        </w:rPr>
        <w:tab/>
      </w:r>
      <w:r w:rsidRPr="009C2155">
        <w:rPr>
          <w:b/>
          <w:color w:val="000000" w:themeColor="text1"/>
        </w:rPr>
        <w:t>Appendix 3 – Amendment History</w:t>
      </w:r>
    </w:p>
    <w:tbl>
      <w:tblPr>
        <w:tblStyle w:val="aff3"/>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5"/>
        <w:gridCol w:w="1515"/>
        <w:gridCol w:w="1515"/>
        <w:gridCol w:w="1516"/>
        <w:gridCol w:w="4112"/>
      </w:tblGrid>
      <w:tr w:rsidR="009C2155" w:rsidRPr="009C2155" w14:paraId="60882FE7" w14:textId="77777777">
        <w:trPr>
          <w:trHeight w:val="821"/>
        </w:trPr>
        <w:tc>
          <w:tcPr>
            <w:tcW w:w="1515" w:type="dxa"/>
          </w:tcPr>
          <w:p w14:paraId="0000034F" w14:textId="77777777" w:rsidR="003863BD" w:rsidRPr="009C2155" w:rsidRDefault="00B75D3B" w:rsidP="009C2155">
            <w:pPr>
              <w:spacing w:line="276" w:lineRule="auto"/>
              <w:rPr>
                <w:b/>
                <w:color w:val="000000" w:themeColor="text1"/>
              </w:rPr>
            </w:pPr>
            <w:r w:rsidRPr="009C2155">
              <w:rPr>
                <w:b/>
                <w:color w:val="000000" w:themeColor="text1"/>
              </w:rPr>
              <w:t>Amendment No.</w:t>
            </w:r>
          </w:p>
        </w:tc>
        <w:tc>
          <w:tcPr>
            <w:tcW w:w="1515" w:type="dxa"/>
          </w:tcPr>
          <w:p w14:paraId="00000350" w14:textId="77777777" w:rsidR="003863BD" w:rsidRPr="009C2155" w:rsidRDefault="00B75D3B" w:rsidP="009C2155">
            <w:pPr>
              <w:spacing w:line="276" w:lineRule="auto"/>
              <w:rPr>
                <w:b/>
                <w:color w:val="000000" w:themeColor="text1"/>
              </w:rPr>
            </w:pPr>
            <w:r w:rsidRPr="009C2155">
              <w:rPr>
                <w:b/>
                <w:color w:val="000000" w:themeColor="text1"/>
              </w:rPr>
              <w:t>Protocol version no.</w:t>
            </w:r>
          </w:p>
        </w:tc>
        <w:tc>
          <w:tcPr>
            <w:tcW w:w="1515" w:type="dxa"/>
          </w:tcPr>
          <w:p w14:paraId="00000351" w14:textId="77777777" w:rsidR="003863BD" w:rsidRPr="009C2155" w:rsidRDefault="00B75D3B" w:rsidP="009C2155">
            <w:pPr>
              <w:spacing w:line="276" w:lineRule="auto"/>
              <w:rPr>
                <w:b/>
                <w:color w:val="000000" w:themeColor="text1"/>
              </w:rPr>
            </w:pPr>
            <w:r w:rsidRPr="009C2155">
              <w:rPr>
                <w:b/>
                <w:color w:val="000000" w:themeColor="text1"/>
              </w:rPr>
              <w:t>Date issued</w:t>
            </w:r>
          </w:p>
        </w:tc>
        <w:tc>
          <w:tcPr>
            <w:tcW w:w="1516" w:type="dxa"/>
          </w:tcPr>
          <w:p w14:paraId="00000352" w14:textId="77777777" w:rsidR="003863BD" w:rsidRPr="009C2155" w:rsidRDefault="00B75D3B" w:rsidP="009C2155">
            <w:pPr>
              <w:spacing w:line="276" w:lineRule="auto"/>
              <w:rPr>
                <w:b/>
                <w:color w:val="000000" w:themeColor="text1"/>
              </w:rPr>
            </w:pPr>
            <w:r w:rsidRPr="009C2155">
              <w:rPr>
                <w:b/>
                <w:color w:val="000000" w:themeColor="text1"/>
              </w:rPr>
              <w:t>Author(s) of changes</w:t>
            </w:r>
          </w:p>
        </w:tc>
        <w:tc>
          <w:tcPr>
            <w:tcW w:w="4112" w:type="dxa"/>
          </w:tcPr>
          <w:p w14:paraId="00000353" w14:textId="77777777" w:rsidR="003863BD" w:rsidRPr="009C2155" w:rsidRDefault="00B75D3B" w:rsidP="009C2155">
            <w:pPr>
              <w:spacing w:line="276" w:lineRule="auto"/>
              <w:rPr>
                <w:b/>
                <w:color w:val="000000" w:themeColor="text1"/>
              </w:rPr>
            </w:pPr>
            <w:r w:rsidRPr="009C2155">
              <w:rPr>
                <w:b/>
                <w:color w:val="000000" w:themeColor="text1"/>
              </w:rPr>
              <w:t>Details of changes made</w:t>
            </w:r>
          </w:p>
        </w:tc>
      </w:tr>
      <w:tr w:rsidR="009C2155" w:rsidRPr="009C2155" w14:paraId="63A2A4E8" w14:textId="77777777">
        <w:trPr>
          <w:trHeight w:val="290"/>
        </w:trPr>
        <w:tc>
          <w:tcPr>
            <w:tcW w:w="1515" w:type="dxa"/>
          </w:tcPr>
          <w:p w14:paraId="00000354" w14:textId="77777777" w:rsidR="003863BD" w:rsidRPr="009C2155" w:rsidRDefault="00B75D3B" w:rsidP="009C2155">
            <w:pPr>
              <w:spacing w:line="276" w:lineRule="auto"/>
              <w:rPr>
                <w:color w:val="000000" w:themeColor="text1"/>
              </w:rPr>
            </w:pPr>
            <w:r w:rsidRPr="009C2155">
              <w:rPr>
                <w:color w:val="000000" w:themeColor="text1"/>
              </w:rPr>
              <w:t>1</w:t>
            </w:r>
          </w:p>
        </w:tc>
        <w:tc>
          <w:tcPr>
            <w:tcW w:w="1515" w:type="dxa"/>
          </w:tcPr>
          <w:p w14:paraId="00000355" w14:textId="362303F9" w:rsidR="003863BD" w:rsidRPr="009C2155" w:rsidRDefault="00B75D3B" w:rsidP="009C2155">
            <w:pPr>
              <w:spacing w:line="276" w:lineRule="auto"/>
              <w:rPr>
                <w:color w:val="000000" w:themeColor="text1"/>
              </w:rPr>
            </w:pPr>
            <w:r w:rsidRPr="009C2155">
              <w:rPr>
                <w:color w:val="000000" w:themeColor="text1"/>
              </w:rPr>
              <w:t>V1</w:t>
            </w:r>
          </w:p>
        </w:tc>
        <w:tc>
          <w:tcPr>
            <w:tcW w:w="1515" w:type="dxa"/>
          </w:tcPr>
          <w:p w14:paraId="00000356" w14:textId="77777777" w:rsidR="003863BD" w:rsidRPr="009C2155" w:rsidRDefault="00B75D3B" w:rsidP="009C2155">
            <w:pPr>
              <w:spacing w:line="276" w:lineRule="auto"/>
              <w:rPr>
                <w:color w:val="000000" w:themeColor="text1"/>
              </w:rPr>
            </w:pPr>
            <w:r w:rsidRPr="009C2155">
              <w:rPr>
                <w:color w:val="000000" w:themeColor="text1"/>
              </w:rPr>
              <w:t>02/07/2024</w:t>
            </w:r>
          </w:p>
        </w:tc>
        <w:tc>
          <w:tcPr>
            <w:tcW w:w="1516" w:type="dxa"/>
          </w:tcPr>
          <w:p w14:paraId="00000357" w14:textId="6735312B" w:rsidR="003863BD" w:rsidRPr="009C2155" w:rsidRDefault="009C2155" w:rsidP="009C2155">
            <w:pPr>
              <w:spacing w:line="276" w:lineRule="auto"/>
              <w:rPr>
                <w:color w:val="000000" w:themeColor="text1"/>
              </w:rPr>
            </w:pPr>
            <w:r w:rsidRPr="009C2155">
              <w:rPr>
                <w:color w:val="000000" w:themeColor="text1"/>
              </w:rPr>
              <w:t>AW</w:t>
            </w:r>
          </w:p>
        </w:tc>
        <w:tc>
          <w:tcPr>
            <w:tcW w:w="4112" w:type="dxa"/>
          </w:tcPr>
          <w:p w14:paraId="00000358" w14:textId="77D3F1EB" w:rsidR="003863BD" w:rsidRPr="009C2155" w:rsidRDefault="009C2155" w:rsidP="009C2155">
            <w:pPr>
              <w:spacing w:line="276" w:lineRule="auto"/>
              <w:rPr>
                <w:color w:val="000000" w:themeColor="text1"/>
              </w:rPr>
            </w:pPr>
            <w:r w:rsidRPr="009C2155">
              <w:rPr>
                <w:color w:val="000000" w:themeColor="text1"/>
              </w:rPr>
              <w:t>Change to HRA template</w:t>
            </w:r>
          </w:p>
        </w:tc>
      </w:tr>
      <w:tr w:rsidR="009C2155" w:rsidRPr="009C2155" w14:paraId="1F43E25C" w14:textId="77777777">
        <w:trPr>
          <w:trHeight w:val="290"/>
        </w:trPr>
        <w:tc>
          <w:tcPr>
            <w:tcW w:w="1515" w:type="dxa"/>
          </w:tcPr>
          <w:p w14:paraId="2922C712" w14:textId="0A4FB612" w:rsidR="009C2155" w:rsidRPr="009C2155" w:rsidRDefault="009C2155" w:rsidP="009C2155">
            <w:pPr>
              <w:spacing w:line="276" w:lineRule="auto"/>
              <w:rPr>
                <w:color w:val="000000" w:themeColor="text1"/>
              </w:rPr>
            </w:pPr>
            <w:r w:rsidRPr="009C2155">
              <w:rPr>
                <w:color w:val="000000" w:themeColor="text1"/>
              </w:rPr>
              <w:t>2</w:t>
            </w:r>
          </w:p>
        </w:tc>
        <w:tc>
          <w:tcPr>
            <w:tcW w:w="1515" w:type="dxa"/>
          </w:tcPr>
          <w:p w14:paraId="363BCFF6" w14:textId="76BFE7F9" w:rsidR="009C2155" w:rsidRPr="009C2155" w:rsidRDefault="009C2155" w:rsidP="009C2155">
            <w:pPr>
              <w:spacing w:line="276" w:lineRule="auto"/>
              <w:rPr>
                <w:color w:val="000000" w:themeColor="text1"/>
              </w:rPr>
            </w:pPr>
            <w:r w:rsidRPr="009C2155">
              <w:rPr>
                <w:color w:val="000000" w:themeColor="text1"/>
              </w:rPr>
              <w:t>V2</w:t>
            </w:r>
          </w:p>
        </w:tc>
        <w:tc>
          <w:tcPr>
            <w:tcW w:w="1515" w:type="dxa"/>
          </w:tcPr>
          <w:p w14:paraId="2FA5E2B7" w14:textId="56EDA6C3" w:rsidR="009C2155" w:rsidRPr="009C2155" w:rsidRDefault="00180404" w:rsidP="009C2155">
            <w:pPr>
              <w:spacing w:line="276" w:lineRule="auto"/>
              <w:rPr>
                <w:color w:val="000000" w:themeColor="text1"/>
              </w:rPr>
            </w:pPr>
            <w:r>
              <w:rPr>
                <w:color w:val="000000" w:themeColor="text1"/>
              </w:rPr>
              <w:t>02/08/2024</w:t>
            </w:r>
          </w:p>
        </w:tc>
        <w:tc>
          <w:tcPr>
            <w:tcW w:w="1516" w:type="dxa"/>
          </w:tcPr>
          <w:p w14:paraId="09F751DD" w14:textId="473898C5" w:rsidR="009C2155" w:rsidRPr="009C2155" w:rsidRDefault="00180404" w:rsidP="009C2155">
            <w:pPr>
              <w:spacing w:line="276" w:lineRule="auto"/>
              <w:rPr>
                <w:color w:val="000000" w:themeColor="text1"/>
              </w:rPr>
            </w:pPr>
            <w:r>
              <w:rPr>
                <w:color w:val="000000" w:themeColor="text1"/>
              </w:rPr>
              <w:t>AW</w:t>
            </w:r>
          </w:p>
        </w:tc>
        <w:tc>
          <w:tcPr>
            <w:tcW w:w="4112" w:type="dxa"/>
          </w:tcPr>
          <w:p w14:paraId="700C346B" w14:textId="5DAFD48F" w:rsidR="009C2155" w:rsidRPr="009C2155" w:rsidRDefault="00180404" w:rsidP="009C2155">
            <w:pPr>
              <w:spacing w:line="276" w:lineRule="auto"/>
              <w:rPr>
                <w:color w:val="000000" w:themeColor="text1"/>
              </w:rPr>
            </w:pPr>
            <w:r w:rsidRPr="009C2155">
              <w:rPr>
                <w:color w:val="000000" w:themeColor="text1"/>
              </w:rPr>
              <w:t>Change to HRA template</w:t>
            </w:r>
          </w:p>
        </w:tc>
      </w:tr>
      <w:tr w:rsidR="00E3123B" w:rsidRPr="009C2155" w14:paraId="6CDF0D07" w14:textId="77777777">
        <w:trPr>
          <w:trHeight w:val="290"/>
        </w:trPr>
        <w:tc>
          <w:tcPr>
            <w:tcW w:w="1515" w:type="dxa"/>
          </w:tcPr>
          <w:p w14:paraId="07006496" w14:textId="515BEAD2" w:rsidR="00E3123B" w:rsidRPr="009C2155" w:rsidRDefault="00E3123B" w:rsidP="009C2155">
            <w:pPr>
              <w:spacing w:line="276" w:lineRule="auto"/>
              <w:rPr>
                <w:color w:val="000000" w:themeColor="text1"/>
              </w:rPr>
            </w:pPr>
            <w:r>
              <w:rPr>
                <w:color w:val="000000" w:themeColor="text1"/>
              </w:rPr>
              <w:t>3</w:t>
            </w:r>
          </w:p>
        </w:tc>
        <w:tc>
          <w:tcPr>
            <w:tcW w:w="1515" w:type="dxa"/>
          </w:tcPr>
          <w:p w14:paraId="351F772E" w14:textId="646C0351" w:rsidR="00E3123B" w:rsidRPr="009C2155" w:rsidRDefault="00E3123B" w:rsidP="009C2155">
            <w:pPr>
              <w:spacing w:line="276" w:lineRule="auto"/>
              <w:rPr>
                <w:color w:val="000000" w:themeColor="text1"/>
              </w:rPr>
            </w:pPr>
            <w:r>
              <w:rPr>
                <w:color w:val="000000" w:themeColor="text1"/>
              </w:rPr>
              <w:t>V3</w:t>
            </w:r>
          </w:p>
        </w:tc>
        <w:tc>
          <w:tcPr>
            <w:tcW w:w="1515" w:type="dxa"/>
          </w:tcPr>
          <w:p w14:paraId="132BEB64" w14:textId="7D460BC6" w:rsidR="00E3123B" w:rsidRDefault="00E3123B" w:rsidP="009C2155">
            <w:pPr>
              <w:spacing w:line="276" w:lineRule="auto"/>
              <w:rPr>
                <w:color w:val="000000" w:themeColor="text1"/>
              </w:rPr>
            </w:pPr>
            <w:r>
              <w:rPr>
                <w:color w:val="000000" w:themeColor="text1"/>
              </w:rPr>
              <w:t>26/09/2024</w:t>
            </w:r>
          </w:p>
        </w:tc>
        <w:tc>
          <w:tcPr>
            <w:tcW w:w="1516" w:type="dxa"/>
          </w:tcPr>
          <w:p w14:paraId="16F22057" w14:textId="163DC8D8" w:rsidR="00E3123B" w:rsidRDefault="00E3123B" w:rsidP="009C2155">
            <w:pPr>
              <w:spacing w:line="276" w:lineRule="auto"/>
              <w:rPr>
                <w:color w:val="000000" w:themeColor="text1"/>
              </w:rPr>
            </w:pPr>
            <w:r>
              <w:rPr>
                <w:color w:val="000000" w:themeColor="text1"/>
              </w:rPr>
              <w:t>LL</w:t>
            </w:r>
          </w:p>
        </w:tc>
        <w:tc>
          <w:tcPr>
            <w:tcW w:w="4112" w:type="dxa"/>
          </w:tcPr>
          <w:p w14:paraId="61CF683E" w14:textId="1AD3FB49" w:rsidR="00E3123B" w:rsidRPr="009C2155" w:rsidRDefault="00E3123B" w:rsidP="009C2155">
            <w:pPr>
              <w:spacing w:line="276" w:lineRule="auto"/>
              <w:rPr>
                <w:color w:val="000000" w:themeColor="text1"/>
              </w:rPr>
            </w:pPr>
            <w:r>
              <w:rPr>
                <w:color w:val="000000" w:themeColor="text1"/>
              </w:rPr>
              <w:t>Change to Excel from Redcap</w:t>
            </w:r>
          </w:p>
        </w:tc>
      </w:tr>
      <w:tr w:rsidR="0022581D" w:rsidRPr="009C2155" w14:paraId="63B46673" w14:textId="77777777">
        <w:trPr>
          <w:trHeight w:val="290"/>
        </w:trPr>
        <w:tc>
          <w:tcPr>
            <w:tcW w:w="1515" w:type="dxa"/>
          </w:tcPr>
          <w:p w14:paraId="300FF881" w14:textId="400A98EE" w:rsidR="0022581D" w:rsidRDefault="00BA4ECA" w:rsidP="009C2155">
            <w:pPr>
              <w:spacing w:line="276" w:lineRule="auto"/>
              <w:rPr>
                <w:color w:val="000000" w:themeColor="text1"/>
              </w:rPr>
            </w:pPr>
            <w:r>
              <w:rPr>
                <w:color w:val="000000" w:themeColor="text1"/>
              </w:rPr>
              <w:t>4</w:t>
            </w:r>
          </w:p>
        </w:tc>
        <w:tc>
          <w:tcPr>
            <w:tcW w:w="1515" w:type="dxa"/>
          </w:tcPr>
          <w:p w14:paraId="6FBD335E" w14:textId="542E34B2" w:rsidR="0022581D" w:rsidRDefault="00BA4ECA" w:rsidP="009C2155">
            <w:pPr>
              <w:spacing w:line="276" w:lineRule="auto"/>
              <w:rPr>
                <w:color w:val="000000" w:themeColor="text1"/>
              </w:rPr>
            </w:pPr>
            <w:r>
              <w:rPr>
                <w:color w:val="000000" w:themeColor="text1"/>
              </w:rPr>
              <w:t>V4</w:t>
            </w:r>
          </w:p>
        </w:tc>
        <w:tc>
          <w:tcPr>
            <w:tcW w:w="1515" w:type="dxa"/>
          </w:tcPr>
          <w:p w14:paraId="48689A6E" w14:textId="64FCD772" w:rsidR="0022581D" w:rsidRDefault="00BA4ECA" w:rsidP="009C2155">
            <w:pPr>
              <w:spacing w:line="276" w:lineRule="auto"/>
              <w:rPr>
                <w:color w:val="000000" w:themeColor="text1"/>
              </w:rPr>
            </w:pPr>
            <w:r>
              <w:rPr>
                <w:color w:val="000000" w:themeColor="text1"/>
              </w:rPr>
              <w:t>17/01/2025</w:t>
            </w:r>
          </w:p>
        </w:tc>
        <w:tc>
          <w:tcPr>
            <w:tcW w:w="1516" w:type="dxa"/>
          </w:tcPr>
          <w:p w14:paraId="6FF93C69" w14:textId="2FA749F0" w:rsidR="0022581D" w:rsidRDefault="00BA4ECA" w:rsidP="009C2155">
            <w:pPr>
              <w:spacing w:line="276" w:lineRule="auto"/>
              <w:rPr>
                <w:color w:val="000000" w:themeColor="text1"/>
              </w:rPr>
            </w:pPr>
            <w:r>
              <w:rPr>
                <w:color w:val="000000" w:themeColor="text1"/>
              </w:rPr>
              <w:t>YKL</w:t>
            </w:r>
          </w:p>
        </w:tc>
        <w:tc>
          <w:tcPr>
            <w:tcW w:w="4112" w:type="dxa"/>
          </w:tcPr>
          <w:p w14:paraId="478F68CD" w14:textId="6D27A3CC" w:rsidR="0022581D" w:rsidRDefault="00BA4ECA" w:rsidP="004804C0">
            <w:pPr>
              <w:rPr>
                <w:color w:val="000000" w:themeColor="text1"/>
              </w:rPr>
            </w:pPr>
            <w:r>
              <w:rPr>
                <w:color w:val="000000" w:themeColor="text1"/>
              </w:rPr>
              <w:t xml:space="preserve">Changes </w:t>
            </w:r>
            <w:r w:rsidRPr="00BA4ECA">
              <w:rPr>
                <w:color w:val="000000" w:themeColor="text1"/>
              </w:rPr>
              <w:t>made to Chief Investigator and Associate Chief Investigator, Study Duration</w:t>
            </w:r>
            <w:r w:rsidR="00A244A4">
              <w:rPr>
                <w:color w:val="000000" w:themeColor="text1"/>
              </w:rPr>
              <w:t>, Patient Identification, Inclusion Criteria.</w:t>
            </w:r>
          </w:p>
        </w:tc>
      </w:tr>
      <w:tr w:rsidR="006B6C46" w:rsidRPr="009C2155" w14:paraId="5A471D03" w14:textId="77777777">
        <w:trPr>
          <w:trHeight w:val="290"/>
          <w:ins w:id="32" w:author="Ying Ki Lee (NHS Lanarkshire)" w:date="2025-07-28T18:45:00Z"/>
        </w:trPr>
        <w:tc>
          <w:tcPr>
            <w:tcW w:w="1515" w:type="dxa"/>
          </w:tcPr>
          <w:p w14:paraId="1B1E0EBB" w14:textId="3FA87589" w:rsidR="006B6C46" w:rsidRDefault="006B6C46" w:rsidP="009C2155">
            <w:pPr>
              <w:spacing w:line="276" w:lineRule="auto"/>
              <w:rPr>
                <w:ins w:id="33" w:author="Ying Ki Lee (NHS Lanarkshire)" w:date="2025-07-28T18:45:00Z"/>
                <w:color w:val="000000" w:themeColor="text1"/>
              </w:rPr>
            </w:pPr>
            <w:ins w:id="34" w:author="Ying Ki Lee (NHS Lanarkshire)" w:date="2025-07-28T18:45:00Z">
              <w:r>
                <w:rPr>
                  <w:color w:val="000000" w:themeColor="text1"/>
                </w:rPr>
                <w:t>5</w:t>
              </w:r>
            </w:ins>
          </w:p>
        </w:tc>
        <w:tc>
          <w:tcPr>
            <w:tcW w:w="1515" w:type="dxa"/>
          </w:tcPr>
          <w:p w14:paraId="6B27E8BC" w14:textId="7FB8203D" w:rsidR="006B6C46" w:rsidRDefault="006B6C46" w:rsidP="009C2155">
            <w:pPr>
              <w:spacing w:line="276" w:lineRule="auto"/>
              <w:rPr>
                <w:ins w:id="35" w:author="Ying Ki Lee (NHS Lanarkshire)" w:date="2025-07-28T18:45:00Z"/>
                <w:color w:val="000000" w:themeColor="text1"/>
              </w:rPr>
            </w:pPr>
            <w:ins w:id="36" w:author="Ying Ki Lee (NHS Lanarkshire)" w:date="2025-07-28T18:45:00Z">
              <w:r>
                <w:rPr>
                  <w:color w:val="000000" w:themeColor="text1"/>
                </w:rPr>
                <w:t>V5</w:t>
              </w:r>
            </w:ins>
          </w:p>
        </w:tc>
        <w:tc>
          <w:tcPr>
            <w:tcW w:w="1515" w:type="dxa"/>
          </w:tcPr>
          <w:p w14:paraId="7518551A" w14:textId="72E104E5" w:rsidR="006B6C46" w:rsidRDefault="006B6C46" w:rsidP="009C2155">
            <w:pPr>
              <w:spacing w:line="276" w:lineRule="auto"/>
              <w:rPr>
                <w:ins w:id="37" w:author="Ying Ki Lee (NHS Lanarkshire)" w:date="2025-07-28T18:45:00Z"/>
                <w:color w:val="000000" w:themeColor="text1"/>
              </w:rPr>
            </w:pPr>
            <w:ins w:id="38" w:author="Ying Ki Lee (NHS Lanarkshire)" w:date="2025-07-28T18:45:00Z">
              <w:r>
                <w:rPr>
                  <w:color w:val="000000" w:themeColor="text1"/>
                </w:rPr>
                <w:t>28/7/2025</w:t>
              </w:r>
            </w:ins>
          </w:p>
        </w:tc>
        <w:tc>
          <w:tcPr>
            <w:tcW w:w="1516" w:type="dxa"/>
          </w:tcPr>
          <w:p w14:paraId="4185BA5C" w14:textId="183D688C" w:rsidR="006B6C46" w:rsidRDefault="006B6C46" w:rsidP="009C2155">
            <w:pPr>
              <w:spacing w:line="276" w:lineRule="auto"/>
              <w:rPr>
                <w:ins w:id="39" w:author="Ying Ki Lee (NHS Lanarkshire)" w:date="2025-07-28T18:45:00Z"/>
                <w:color w:val="000000" w:themeColor="text1"/>
              </w:rPr>
            </w:pPr>
            <w:ins w:id="40" w:author="Ying Ki Lee (NHS Lanarkshire)" w:date="2025-07-28T18:45:00Z">
              <w:r>
                <w:rPr>
                  <w:color w:val="000000" w:themeColor="text1"/>
                </w:rPr>
                <w:t>YKL</w:t>
              </w:r>
            </w:ins>
          </w:p>
        </w:tc>
        <w:tc>
          <w:tcPr>
            <w:tcW w:w="4112" w:type="dxa"/>
          </w:tcPr>
          <w:p w14:paraId="424B3543" w14:textId="50FF44AC" w:rsidR="006B6C46" w:rsidRDefault="006B6C46" w:rsidP="004804C0">
            <w:pPr>
              <w:rPr>
                <w:ins w:id="41" w:author="Ying Ki Lee (NHS Lanarkshire)" w:date="2025-07-28T18:45:00Z"/>
                <w:color w:val="000000" w:themeColor="text1"/>
              </w:rPr>
            </w:pPr>
            <w:ins w:id="42" w:author="Ying Ki Lee (NHS Lanarkshire)" w:date="2025-07-28T18:45:00Z">
              <w:r>
                <w:rPr>
                  <w:color w:val="000000" w:themeColor="text1"/>
                </w:rPr>
                <w:t xml:space="preserve">Changes made to </w:t>
              </w:r>
            </w:ins>
            <w:ins w:id="43" w:author="Ying Ki Lee (NHS Lanarkshire)" w:date="2025-07-28T18:46:00Z">
              <w:r w:rsidR="00833B67">
                <w:rPr>
                  <w:color w:val="000000" w:themeColor="text1"/>
                </w:rPr>
                <w:t>Planned Study Period</w:t>
              </w:r>
            </w:ins>
            <w:ins w:id="44" w:author="Ying Ki Lee (NHS Lanarkshire)" w:date="2025-07-28T18:45:00Z">
              <w:r>
                <w:rPr>
                  <w:color w:val="000000" w:themeColor="text1"/>
                </w:rPr>
                <w:t xml:space="preserve">, </w:t>
              </w:r>
              <w:r w:rsidRPr="006B6C46">
                <w:rPr>
                  <w:color w:val="000000" w:themeColor="text1"/>
                </w:rPr>
                <w:t>Patient Identification, Inclusion Criteria.</w:t>
              </w:r>
            </w:ins>
          </w:p>
        </w:tc>
      </w:tr>
    </w:tbl>
    <w:p w14:paraId="00000359" w14:textId="77777777" w:rsidR="003863BD" w:rsidRPr="009C2155" w:rsidRDefault="003863BD" w:rsidP="009C2155">
      <w:pPr>
        <w:spacing w:line="276" w:lineRule="auto"/>
        <w:rPr>
          <w:color w:val="000000" w:themeColor="text1"/>
          <w:highlight w:val="yellow"/>
        </w:rPr>
      </w:pPr>
    </w:p>
    <w:p w14:paraId="0000035C" w14:textId="77777777" w:rsidR="003863BD" w:rsidRPr="009C2155" w:rsidRDefault="003863BD" w:rsidP="009C2155">
      <w:pPr>
        <w:spacing w:line="276" w:lineRule="auto"/>
        <w:rPr>
          <w:color w:val="000000" w:themeColor="text1"/>
        </w:rPr>
      </w:pPr>
    </w:p>
    <w:p w14:paraId="33364FA9" w14:textId="77777777" w:rsidR="009C2155" w:rsidRDefault="009C2155" w:rsidP="009C2155">
      <w:pPr>
        <w:spacing w:line="276" w:lineRule="auto"/>
      </w:pPr>
    </w:p>
    <w:p w14:paraId="00000367" w14:textId="6823B9BF" w:rsidR="003863BD" w:rsidRDefault="003863BD">
      <w:pPr>
        <w:spacing w:line="240" w:lineRule="auto"/>
      </w:pPr>
    </w:p>
    <w:sectPr w:rsidR="003863BD">
      <w:footerReference w:type="default" r:id="rId27"/>
      <w:headerReference w:type="first" r:id="rId28"/>
      <w:pgSz w:w="11900" w:h="16840"/>
      <w:pgMar w:top="1985" w:right="964" w:bottom="1134" w:left="964" w:header="708"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3" w:author="Ying Ki Lee" w:date="2025-01-19T23:11:00Z" w:initials="YL">
    <w:p w14:paraId="04481651" w14:textId="77777777" w:rsidR="00FA6276" w:rsidRDefault="00FA6276" w:rsidP="00FA6276">
      <w:r>
        <w:rPr>
          <w:rStyle w:val="CommentReference"/>
        </w:rPr>
        <w:annotationRef/>
      </w:r>
      <w:r>
        <w:rPr>
          <w:rFonts w:eastAsiaTheme="minorHAnsi"/>
          <w:color w:val="000000"/>
          <w:sz w:val="20"/>
          <w:szCs w:val="20"/>
        </w:rPr>
        <w:t xml:space="preserve">Since proposed study period ends on 6th Oct 2025 - last recruitment date was changed to 8th Sep 2025 to allow 28 days for follow up survey to be done before end of study period.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4816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65A7B1" w16cex:dateUtc="2025-01-19T2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481651" w16cid:durableId="0265A7B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C3A30" w14:textId="77777777" w:rsidR="001C4040" w:rsidRDefault="001C4040">
      <w:pPr>
        <w:spacing w:after="0" w:line="240" w:lineRule="auto"/>
      </w:pPr>
      <w:r>
        <w:separator/>
      </w:r>
    </w:p>
  </w:endnote>
  <w:endnote w:type="continuationSeparator" w:id="0">
    <w:p w14:paraId="1A288E81" w14:textId="77777777" w:rsidR="001C4040" w:rsidRDefault="001C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ourier">
    <w:panose1 w:val="02000500000000000000"/>
    <w:charset w:val="00"/>
    <w:family w:val="modern"/>
    <w:pitch w:val="fixed"/>
    <w:sig w:usb0="00000003" w:usb1="00000000" w:usb2="00000000" w:usb3="00000000" w:csb0="00000001" w:csb1="00000000"/>
  </w:font>
  <w:font w:name="CG Time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07702756"/>
      <w:docPartObj>
        <w:docPartGallery w:val="Page Numbers (Bottom of Page)"/>
        <w:docPartUnique/>
      </w:docPartObj>
    </w:sdtPr>
    <w:sdtEndPr>
      <w:rPr>
        <w:rStyle w:val="PageNumber"/>
      </w:rPr>
    </w:sdtEndPr>
    <w:sdtContent>
      <w:p w14:paraId="442737EB" w14:textId="1F9E2C76" w:rsidR="00B45092" w:rsidRDefault="00B45092" w:rsidP="00B617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FCA696" w14:textId="77777777" w:rsidR="00B45092" w:rsidRDefault="00B45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02586902"/>
      <w:docPartObj>
        <w:docPartGallery w:val="Page Numbers (Bottom of Page)"/>
        <w:docPartUnique/>
      </w:docPartObj>
    </w:sdtPr>
    <w:sdtEndPr>
      <w:rPr>
        <w:rStyle w:val="PageNumber"/>
      </w:rPr>
    </w:sdtEndPr>
    <w:sdtContent>
      <w:p w14:paraId="3A9287A2" w14:textId="69935029" w:rsidR="00B45092" w:rsidRDefault="00B45092" w:rsidP="00B617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ix</w:t>
        </w:r>
        <w:r>
          <w:rPr>
            <w:rStyle w:val="PageNumber"/>
          </w:rPr>
          <w:fldChar w:fldCharType="end"/>
        </w:r>
      </w:p>
    </w:sdtContent>
  </w:sdt>
  <w:p w14:paraId="0000036B" w14:textId="0DA729DD" w:rsidR="00B45092" w:rsidRDefault="00B45092" w:rsidP="00FE07BC">
    <w:pPr>
      <w:pBdr>
        <w:top w:val="nil"/>
        <w:left w:val="nil"/>
        <w:bottom w:val="nil"/>
        <w:right w:val="nil"/>
        <w:between w:val="nil"/>
      </w:pBdr>
      <w:tabs>
        <w:tab w:val="center" w:pos="4320"/>
        <w:tab w:val="right" w:pos="8640"/>
      </w:tabs>
      <w:spacing w:line="300" w:lineRule="auto"/>
      <w:jc w:val="center"/>
      <w:rPr>
        <w:color w:val="000000"/>
      </w:rPr>
    </w:pPr>
  </w:p>
  <w:p w14:paraId="0000036C"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94104779"/>
      <w:docPartObj>
        <w:docPartGallery w:val="Page Numbers (Bottom of Page)"/>
        <w:docPartUnique/>
      </w:docPartObj>
    </w:sdtPr>
    <w:sdtEndPr>
      <w:rPr>
        <w:rStyle w:val="PageNumber"/>
      </w:rPr>
    </w:sdtEndPr>
    <w:sdtContent>
      <w:p w14:paraId="70B114EC" w14:textId="361FF2E8" w:rsidR="00B45092" w:rsidRDefault="00B45092" w:rsidP="00FE07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0000036F" w14:textId="77777777" w:rsidR="00B45092" w:rsidRDefault="00B45092" w:rsidP="007B2016">
    <w:pPr>
      <w:pBdr>
        <w:top w:val="nil"/>
        <w:left w:val="nil"/>
        <w:bottom w:val="nil"/>
        <w:right w:val="nil"/>
        <w:between w:val="nil"/>
      </w:pBdr>
      <w:tabs>
        <w:tab w:val="center" w:pos="4320"/>
        <w:tab w:val="right" w:pos="8640"/>
      </w:tabs>
      <w:spacing w:line="300" w:lineRule="auto"/>
      <w:rPr>
        <w:color w:val="000000"/>
      </w:rPr>
    </w:pPr>
  </w:p>
  <w:p w14:paraId="00000370"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71" w14:textId="50093350" w:rsidR="00B45092" w:rsidRDefault="00326C2A" w:rsidP="00C337AA">
    <w:pPr>
      <w:pBdr>
        <w:top w:val="nil"/>
        <w:left w:val="nil"/>
        <w:bottom w:val="nil"/>
        <w:right w:val="nil"/>
        <w:between w:val="nil"/>
      </w:pBdr>
      <w:tabs>
        <w:tab w:val="center" w:pos="4320"/>
        <w:tab w:val="center" w:pos="4986"/>
        <w:tab w:val="right" w:pos="8640"/>
        <w:tab w:val="right" w:pos="9972"/>
      </w:tabs>
      <w:spacing w:line="300" w:lineRule="auto"/>
      <w:rPr>
        <w:color w:val="000000"/>
      </w:rPr>
    </w:pPr>
    <w:ins w:id="45" w:author="Lucy Li" w:date="2025-10-21T15:27:00Z">
      <w:r>
        <w:rPr>
          <w:color w:val="000000"/>
        </w:rPr>
        <w:tab/>
      </w:r>
      <w:r>
        <w:rPr>
          <w:color w:val="000000"/>
        </w:rPr>
        <w:tab/>
      </w:r>
    </w:ins>
    <w:r w:rsidR="00B45092">
      <w:rPr>
        <w:color w:val="000000"/>
      </w:rPr>
      <w:fldChar w:fldCharType="begin"/>
    </w:r>
    <w:r w:rsidR="00B45092">
      <w:rPr>
        <w:color w:val="000000"/>
      </w:rPr>
      <w:instrText>PAGE</w:instrText>
    </w:r>
    <w:r w:rsidR="00B45092">
      <w:rPr>
        <w:color w:val="000000"/>
      </w:rPr>
      <w:fldChar w:fldCharType="separate"/>
    </w:r>
    <w:r w:rsidR="00B45092">
      <w:rPr>
        <w:noProof/>
        <w:color w:val="000000"/>
      </w:rPr>
      <w:t>3</w:t>
    </w:r>
    <w:r w:rsidR="00B45092">
      <w:rPr>
        <w:color w:val="000000"/>
      </w:rPr>
      <w:fldChar w:fldCharType="end"/>
    </w:r>
    <w:ins w:id="46" w:author="Lucy Li" w:date="2025-10-21T15:27:00Z">
      <w:r>
        <w:rPr>
          <w:color w:val="000000"/>
        </w:rPr>
        <w:tab/>
      </w:r>
    </w:ins>
  </w:p>
  <w:p w14:paraId="00000372"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C851A" w14:textId="77777777" w:rsidR="001C4040" w:rsidRDefault="001C4040">
      <w:pPr>
        <w:spacing w:after="0" w:line="240" w:lineRule="auto"/>
      </w:pPr>
      <w:r>
        <w:separator/>
      </w:r>
    </w:p>
  </w:footnote>
  <w:footnote w:type="continuationSeparator" w:id="0">
    <w:p w14:paraId="6664CC21" w14:textId="77777777" w:rsidR="001C4040" w:rsidRDefault="001C4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E34CA" w14:textId="77777777" w:rsidR="00C337AA" w:rsidRDefault="00C33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8" w14:textId="54EFB506" w:rsidR="00B45092" w:rsidRPr="00C337AA" w:rsidRDefault="00326C2A">
    <w:pPr>
      <w:pBdr>
        <w:top w:val="nil"/>
        <w:left w:val="nil"/>
        <w:bottom w:val="nil"/>
        <w:right w:val="nil"/>
        <w:between w:val="nil"/>
      </w:pBdr>
      <w:tabs>
        <w:tab w:val="center" w:pos="4320"/>
        <w:tab w:val="right" w:pos="8640"/>
      </w:tabs>
      <w:spacing w:line="300" w:lineRule="auto"/>
      <w:rPr>
        <w:sz w:val="20"/>
        <w:szCs w:val="20"/>
      </w:rPr>
    </w:pPr>
    <w:ins w:id="13" w:author="Lucy Li" w:date="2025-10-21T15:28:00Z">
      <w:r w:rsidRPr="00C337AA">
        <w:rPr>
          <w:color w:val="262626" w:themeColor="text1" w:themeTint="D9"/>
        </w:rPr>
        <w:t>TYPHOON Protocol v5.0, 28/7/25</w:t>
      </w:r>
    </w:ins>
    <w:del w:id="14" w:author="Lucy Li" w:date="2025-10-21T15:28:00Z">
      <w:r w:rsidR="00B45092" w:rsidRPr="00C337AA" w:rsidDel="00326C2A">
        <w:rPr>
          <w:sz w:val="20"/>
          <w:szCs w:val="20"/>
        </w:rPr>
        <w:delText>The TYPHOON Study Protocol</w:delText>
      </w:r>
    </w:del>
    <w:r w:rsidR="00B45092" w:rsidRPr="00C337AA">
      <w:rPr>
        <w:noProof/>
        <w:sz w:val="20"/>
        <w:szCs w:val="20"/>
      </w:rPr>
      <w:drawing>
        <wp:anchor distT="0" distB="0" distL="114300" distR="114300" simplePos="0" relativeHeight="251658240" behindDoc="0" locked="0" layoutInCell="1" hidden="0" allowOverlap="1" wp14:anchorId="71916C1D" wp14:editId="72ED7FC1">
          <wp:simplePos x="0" y="0"/>
          <wp:positionH relativeFrom="column">
            <wp:posOffset>4158615</wp:posOffset>
          </wp:positionH>
          <wp:positionV relativeFrom="paragraph">
            <wp:posOffset>-2538</wp:posOffset>
          </wp:positionV>
          <wp:extent cx="2171065" cy="537845"/>
          <wp:effectExtent l="0" t="0" r="0" b="0"/>
          <wp:wrapTopAndBottom distT="0" dist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71065" cy="537845"/>
                  </a:xfrm>
                  <a:prstGeom prst="rect">
                    <a:avLst/>
                  </a:prstGeom>
                  <a:ln/>
                </pic:spPr>
              </pic:pic>
            </a:graphicData>
          </a:graphic>
        </wp:anchor>
      </w:drawing>
    </w:r>
    <w:bookmarkStart w:id="15" w:name="_GoBack"/>
    <w:bookmarkEnd w:id="1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9" w14:textId="77777777" w:rsidR="00B45092" w:rsidRDefault="00B45092">
    <w:r>
      <w:rPr>
        <w:noProof/>
        <w:lang w:eastAsia="en-GB"/>
      </w:rPr>
      <w:drawing>
        <wp:anchor distT="0" distB="0" distL="114300" distR="114300" simplePos="0" relativeHeight="251659264" behindDoc="0" locked="0" layoutInCell="1" hidden="0" allowOverlap="1" wp14:anchorId="1C4B0C9F" wp14:editId="062FECD5">
          <wp:simplePos x="0" y="0"/>
          <wp:positionH relativeFrom="column">
            <wp:posOffset>3304540</wp:posOffset>
          </wp:positionH>
          <wp:positionV relativeFrom="paragraph">
            <wp:posOffset>6350</wp:posOffset>
          </wp:positionV>
          <wp:extent cx="3042920" cy="753745"/>
          <wp:effectExtent l="0" t="0" r="0" b="0"/>
          <wp:wrapTopAndBottom distT="0" distB="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42920" cy="75374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A" w14:textId="77777777" w:rsidR="00B45092" w:rsidRDefault="00B45092">
    <w:r>
      <w:rPr>
        <w:noProof/>
        <w:lang w:eastAsia="en-GB"/>
      </w:rPr>
      <w:drawing>
        <wp:anchor distT="0" distB="0" distL="114300" distR="114300" simplePos="0" relativeHeight="251660288" behindDoc="0" locked="0" layoutInCell="1" hidden="0" allowOverlap="1" wp14:anchorId="779D5C46" wp14:editId="6AE9F2C5">
          <wp:simplePos x="0" y="0"/>
          <wp:positionH relativeFrom="column">
            <wp:posOffset>3304540</wp:posOffset>
          </wp:positionH>
          <wp:positionV relativeFrom="paragraph">
            <wp:posOffset>6350</wp:posOffset>
          </wp:positionV>
          <wp:extent cx="3042920" cy="753745"/>
          <wp:effectExtent l="0" t="0" r="0" b="0"/>
          <wp:wrapTopAndBottom distT="0" distB="0"/>
          <wp:docPr id="6410496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42920" cy="7537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8565F"/>
    <w:multiLevelType w:val="multilevel"/>
    <w:tmpl w:val="8DA42D6A"/>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D91A7E"/>
    <w:multiLevelType w:val="multilevel"/>
    <w:tmpl w:val="178A7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3E009C"/>
    <w:multiLevelType w:val="multilevel"/>
    <w:tmpl w:val="0532BD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625" w:hanging="360"/>
      </w:pPr>
      <w:rPr>
        <w:rFonts w:ascii="Noto Sans Symbols" w:eastAsia="Noto Sans Symbols" w:hAnsi="Noto Sans Symbols" w:cs="Noto Sans Symbols"/>
      </w:rPr>
    </w:lvl>
    <w:lvl w:ilvl="2">
      <w:start w:val="1"/>
      <w:numFmt w:val="bullet"/>
      <w:lvlText w:val="▪"/>
      <w:lvlJc w:val="left"/>
      <w:pPr>
        <w:ind w:left="2345" w:hanging="360"/>
      </w:pPr>
      <w:rPr>
        <w:rFonts w:ascii="Noto Sans Symbols" w:eastAsia="Noto Sans Symbols" w:hAnsi="Noto Sans Symbols" w:cs="Noto Sans Symbols"/>
      </w:rPr>
    </w:lvl>
    <w:lvl w:ilvl="3">
      <w:start w:val="1"/>
      <w:numFmt w:val="bullet"/>
      <w:lvlText w:val="●"/>
      <w:lvlJc w:val="left"/>
      <w:pPr>
        <w:ind w:left="3065" w:hanging="360"/>
      </w:pPr>
      <w:rPr>
        <w:rFonts w:ascii="Noto Sans Symbols" w:eastAsia="Noto Sans Symbols" w:hAnsi="Noto Sans Symbols" w:cs="Noto Sans Symbols"/>
      </w:rPr>
    </w:lvl>
    <w:lvl w:ilvl="4">
      <w:start w:val="1"/>
      <w:numFmt w:val="bullet"/>
      <w:lvlText w:val="o"/>
      <w:lvlJc w:val="left"/>
      <w:pPr>
        <w:ind w:left="3785" w:hanging="360"/>
      </w:pPr>
      <w:rPr>
        <w:rFonts w:ascii="Courier New" w:eastAsia="Courier New" w:hAnsi="Courier New" w:cs="Courier New"/>
      </w:rPr>
    </w:lvl>
    <w:lvl w:ilvl="5">
      <w:start w:val="1"/>
      <w:numFmt w:val="bullet"/>
      <w:lvlText w:val="▪"/>
      <w:lvlJc w:val="left"/>
      <w:pPr>
        <w:ind w:left="4505" w:hanging="360"/>
      </w:pPr>
      <w:rPr>
        <w:rFonts w:ascii="Noto Sans Symbols" w:eastAsia="Noto Sans Symbols" w:hAnsi="Noto Sans Symbols" w:cs="Noto Sans Symbols"/>
      </w:rPr>
    </w:lvl>
    <w:lvl w:ilvl="6">
      <w:start w:val="1"/>
      <w:numFmt w:val="bullet"/>
      <w:lvlText w:val="●"/>
      <w:lvlJc w:val="left"/>
      <w:pPr>
        <w:ind w:left="5225" w:hanging="360"/>
      </w:pPr>
      <w:rPr>
        <w:rFonts w:ascii="Noto Sans Symbols" w:eastAsia="Noto Sans Symbols" w:hAnsi="Noto Sans Symbols" w:cs="Noto Sans Symbols"/>
      </w:rPr>
    </w:lvl>
    <w:lvl w:ilvl="7">
      <w:start w:val="1"/>
      <w:numFmt w:val="bullet"/>
      <w:lvlText w:val="o"/>
      <w:lvlJc w:val="left"/>
      <w:pPr>
        <w:ind w:left="5945" w:hanging="360"/>
      </w:pPr>
      <w:rPr>
        <w:rFonts w:ascii="Courier New" w:eastAsia="Courier New" w:hAnsi="Courier New" w:cs="Courier New"/>
      </w:rPr>
    </w:lvl>
    <w:lvl w:ilvl="8">
      <w:start w:val="1"/>
      <w:numFmt w:val="bullet"/>
      <w:lvlText w:val="▪"/>
      <w:lvlJc w:val="left"/>
      <w:pPr>
        <w:ind w:left="6665" w:hanging="360"/>
      </w:pPr>
      <w:rPr>
        <w:rFonts w:ascii="Noto Sans Symbols" w:eastAsia="Noto Sans Symbols" w:hAnsi="Noto Sans Symbols" w:cs="Noto Sans Symbols"/>
      </w:rPr>
    </w:lvl>
  </w:abstractNum>
  <w:abstractNum w:abstractNumId="3" w15:restartNumberingAfterBreak="0">
    <w:nsid w:val="133349B5"/>
    <w:multiLevelType w:val="multilevel"/>
    <w:tmpl w:val="E632CCA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254C0C07"/>
    <w:multiLevelType w:val="multilevel"/>
    <w:tmpl w:val="238CFE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AE2BBB"/>
    <w:multiLevelType w:val="multilevel"/>
    <w:tmpl w:val="CB5AF18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AB7DF1"/>
    <w:multiLevelType w:val="multilevel"/>
    <w:tmpl w:val="CC4C2FAA"/>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30EA5023"/>
    <w:multiLevelType w:val="multilevel"/>
    <w:tmpl w:val="2522E0A2"/>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3D82ADA"/>
    <w:multiLevelType w:val="multilevel"/>
    <w:tmpl w:val="593242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B512B5"/>
    <w:multiLevelType w:val="multilevel"/>
    <w:tmpl w:val="A5F64E76"/>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C6242C"/>
    <w:multiLevelType w:val="multilevel"/>
    <w:tmpl w:val="D5EA19B6"/>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615" w:hanging="360"/>
      </w:pPr>
      <w:rPr>
        <w:rFonts w:ascii="Courier New" w:eastAsia="Courier New" w:hAnsi="Courier New" w:cs="Courier New"/>
      </w:rPr>
    </w:lvl>
    <w:lvl w:ilvl="2">
      <w:start w:val="1"/>
      <w:numFmt w:val="bullet"/>
      <w:lvlText w:val="▪"/>
      <w:lvlJc w:val="left"/>
      <w:pPr>
        <w:ind w:left="2335" w:hanging="360"/>
      </w:pPr>
      <w:rPr>
        <w:rFonts w:ascii="Noto Sans Symbols" w:eastAsia="Noto Sans Symbols" w:hAnsi="Noto Sans Symbols" w:cs="Noto Sans Symbols"/>
      </w:rPr>
    </w:lvl>
    <w:lvl w:ilvl="3">
      <w:start w:val="1"/>
      <w:numFmt w:val="bullet"/>
      <w:lvlText w:val="●"/>
      <w:lvlJc w:val="left"/>
      <w:pPr>
        <w:ind w:left="3055" w:hanging="360"/>
      </w:pPr>
      <w:rPr>
        <w:rFonts w:ascii="Noto Sans Symbols" w:eastAsia="Noto Sans Symbols" w:hAnsi="Noto Sans Symbols" w:cs="Noto Sans Symbols"/>
      </w:rPr>
    </w:lvl>
    <w:lvl w:ilvl="4">
      <w:start w:val="1"/>
      <w:numFmt w:val="bullet"/>
      <w:lvlText w:val="o"/>
      <w:lvlJc w:val="left"/>
      <w:pPr>
        <w:ind w:left="3775" w:hanging="360"/>
      </w:pPr>
      <w:rPr>
        <w:rFonts w:ascii="Courier New" w:eastAsia="Courier New" w:hAnsi="Courier New" w:cs="Courier New"/>
      </w:rPr>
    </w:lvl>
    <w:lvl w:ilvl="5">
      <w:start w:val="1"/>
      <w:numFmt w:val="bullet"/>
      <w:lvlText w:val="▪"/>
      <w:lvlJc w:val="left"/>
      <w:pPr>
        <w:ind w:left="4495" w:hanging="360"/>
      </w:pPr>
      <w:rPr>
        <w:rFonts w:ascii="Noto Sans Symbols" w:eastAsia="Noto Sans Symbols" w:hAnsi="Noto Sans Symbols" w:cs="Noto Sans Symbols"/>
      </w:rPr>
    </w:lvl>
    <w:lvl w:ilvl="6">
      <w:start w:val="1"/>
      <w:numFmt w:val="bullet"/>
      <w:lvlText w:val="●"/>
      <w:lvlJc w:val="left"/>
      <w:pPr>
        <w:ind w:left="5215" w:hanging="360"/>
      </w:pPr>
      <w:rPr>
        <w:rFonts w:ascii="Noto Sans Symbols" w:eastAsia="Noto Sans Symbols" w:hAnsi="Noto Sans Symbols" w:cs="Noto Sans Symbols"/>
      </w:rPr>
    </w:lvl>
    <w:lvl w:ilvl="7">
      <w:start w:val="1"/>
      <w:numFmt w:val="bullet"/>
      <w:lvlText w:val="o"/>
      <w:lvlJc w:val="left"/>
      <w:pPr>
        <w:ind w:left="5935" w:hanging="360"/>
      </w:pPr>
      <w:rPr>
        <w:rFonts w:ascii="Courier New" w:eastAsia="Courier New" w:hAnsi="Courier New" w:cs="Courier New"/>
      </w:rPr>
    </w:lvl>
    <w:lvl w:ilvl="8">
      <w:start w:val="1"/>
      <w:numFmt w:val="bullet"/>
      <w:lvlText w:val="▪"/>
      <w:lvlJc w:val="left"/>
      <w:pPr>
        <w:ind w:left="6655" w:hanging="360"/>
      </w:pPr>
      <w:rPr>
        <w:rFonts w:ascii="Noto Sans Symbols" w:eastAsia="Noto Sans Symbols" w:hAnsi="Noto Sans Symbols" w:cs="Noto Sans Symbols"/>
      </w:rPr>
    </w:lvl>
  </w:abstractNum>
  <w:abstractNum w:abstractNumId="11" w15:restartNumberingAfterBreak="0">
    <w:nsid w:val="44DF66B0"/>
    <w:multiLevelType w:val="multilevel"/>
    <w:tmpl w:val="6E1EEF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2" w15:restartNumberingAfterBreak="0">
    <w:nsid w:val="45E93FAD"/>
    <w:multiLevelType w:val="multilevel"/>
    <w:tmpl w:val="202EE2E8"/>
    <w:lvl w:ilvl="0">
      <w:start w:val="1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5157417E"/>
    <w:multiLevelType w:val="multilevel"/>
    <w:tmpl w:val="A1689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38F6109"/>
    <w:multiLevelType w:val="multilevel"/>
    <w:tmpl w:val="BEE6F642"/>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924DE5"/>
    <w:multiLevelType w:val="multilevel"/>
    <w:tmpl w:val="16DC4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89B0529"/>
    <w:multiLevelType w:val="multilevel"/>
    <w:tmpl w:val="64A46BC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7" w15:restartNumberingAfterBreak="0">
    <w:nsid w:val="5E397189"/>
    <w:multiLevelType w:val="multilevel"/>
    <w:tmpl w:val="D11A522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8" w15:restartNumberingAfterBreak="0">
    <w:nsid w:val="62AA71A9"/>
    <w:multiLevelType w:val="multilevel"/>
    <w:tmpl w:val="7A8E237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6A7C551F"/>
    <w:multiLevelType w:val="multilevel"/>
    <w:tmpl w:val="9558F87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0" w15:restartNumberingAfterBreak="0">
    <w:nsid w:val="6FC53B43"/>
    <w:multiLevelType w:val="multilevel"/>
    <w:tmpl w:val="5ECC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90202F"/>
    <w:multiLevelType w:val="multilevel"/>
    <w:tmpl w:val="B1F0BB6A"/>
    <w:lvl w:ilvl="0">
      <w:start w:val="1"/>
      <w:numFmt w:val="bullet"/>
      <w:lvlText w:val="●"/>
      <w:lvlJc w:val="left"/>
      <w:pPr>
        <w:ind w:left="955"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2" w15:restartNumberingAfterBreak="0">
    <w:nsid w:val="70997E9B"/>
    <w:multiLevelType w:val="multilevel"/>
    <w:tmpl w:val="AF5257A0"/>
    <w:lvl w:ilvl="0">
      <w:start w:val="1"/>
      <w:numFmt w:val="bullet"/>
      <w:pStyle w:val="StyleHeading1JustifiedLeft0cmFirstline0cmLines"/>
      <w:lvlText w:val="●"/>
      <w:lvlJc w:val="left"/>
      <w:pPr>
        <w:ind w:left="895" w:hanging="360"/>
      </w:pPr>
      <w:rPr>
        <w:rFonts w:ascii="Noto Sans Symbols" w:eastAsia="Noto Sans Symbols" w:hAnsi="Noto Sans Symbols" w:cs="Noto Sans Symbols"/>
      </w:rPr>
    </w:lvl>
    <w:lvl w:ilvl="1">
      <w:start w:val="1"/>
      <w:numFmt w:val="bullet"/>
      <w:pStyle w:val="StyleHeading2JustifiedLinespacing15lines"/>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26C592E"/>
    <w:multiLevelType w:val="hybridMultilevel"/>
    <w:tmpl w:val="F8187C0A"/>
    <w:lvl w:ilvl="0" w:tplc="0868BE78">
      <w:start w:val="1"/>
      <w:numFmt w:val="bullet"/>
      <w:lvlText w:val="⚬"/>
      <w:lvlJc w:val="left"/>
      <w:pPr>
        <w:tabs>
          <w:tab w:val="num" w:pos="720"/>
        </w:tabs>
        <w:ind w:left="720" w:hanging="360"/>
      </w:pPr>
      <w:rPr>
        <w:rFonts w:ascii="Segoe UI Symbol" w:hAnsi="Segoe UI Symbol" w:hint="default"/>
      </w:rPr>
    </w:lvl>
    <w:lvl w:ilvl="1" w:tplc="AC607F90" w:tentative="1">
      <w:start w:val="1"/>
      <w:numFmt w:val="bullet"/>
      <w:lvlText w:val="⚬"/>
      <w:lvlJc w:val="left"/>
      <w:pPr>
        <w:tabs>
          <w:tab w:val="num" w:pos="1440"/>
        </w:tabs>
        <w:ind w:left="1440" w:hanging="360"/>
      </w:pPr>
      <w:rPr>
        <w:rFonts w:ascii="Segoe UI Symbol" w:hAnsi="Segoe UI Symbol" w:hint="default"/>
      </w:rPr>
    </w:lvl>
    <w:lvl w:ilvl="2" w:tplc="250A4BBE">
      <w:start w:val="1"/>
      <w:numFmt w:val="bullet"/>
      <w:lvlText w:val="⚬"/>
      <w:lvlJc w:val="left"/>
      <w:pPr>
        <w:tabs>
          <w:tab w:val="num" w:pos="2160"/>
        </w:tabs>
        <w:ind w:left="2160" w:hanging="360"/>
      </w:pPr>
      <w:rPr>
        <w:rFonts w:ascii="Segoe UI Symbol" w:hAnsi="Segoe UI Symbol" w:hint="default"/>
      </w:rPr>
    </w:lvl>
    <w:lvl w:ilvl="3" w:tplc="23561D22" w:tentative="1">
      <w:start w:val="1"/>
      <w:numFmt w:val="bullet"/>
      <w:lvlText w:val="⚬"/>
      <w:lvlJc w:val="left"/>
      <w:pPr>
        <w:tabs>
          <w:tab w:val="num" w:pos="2880"/>
        </w:tabs>
        <w:ind w:left="2880" w:hanging="360"/>
      </w:pPr>
      <w:rPr>
        <w:rFonts w:ascii="Segoe UI Symbol" w:hAnsi="Segoe UI Symbol" w:hint="default"/>
      </w:rPr>
    </w:lvl>
    <w:lvl w:ilvl="4" w:tplc="1B109D76" w:tentative="1">
      <w:start w:val="1"/>
      <w:numFmt w:val="bullet"/>
      <w:lvlText w:val="⚬"/>
      <w:lvlJc w:val="left"/>
      <w:pPr>
        <w:tabs>
          <w:tab w:val="num" w:pos="3600"/>
        </w:tabs>
        <w:ind w:left="3600" w:hanging="360"/>
      </w:pPr>
      <w:rPr>
        <w:rFonts w:ascii="Segoe UI Symbol" w:hAnsi="Segoe UI Symbol" w:hint="default"/>
      </w:rPr>
    </w:lvl>
    <w:lvl w:ilvl="5" w:tplc="4AF8652E" w:tentative="1">
      <w:start w:val="1"/>
      <w:numFmt w:val="bullet"/>
      <w:lvlText w:val="⚬"/>
      <w:lvlJc w:val="left"/>
      <w:pPr>
        <w:tabs>
          <w:tab w:val="num" w:pos="4320"/>
        </w:tabs>
        <w:ind w:left="4320" w:hanging="360"/>
      </w:pPr>
      <w:rPr>
        <w:rFonts w:ascii="Segoe UI Symbol" w:hAnsi="Segoe UI Symbol" w:hint="default"/>
      </w:rPr>
    </w:lvl>
    <w:lvl w:ilvl="6" w:tplc="0B4EE976" w:tentative="1">
      <w:start w:val="1"/>
      <w:numFmt w:val="bullet"/>
      <w:lvlText w:val="⚬"/>
      <w:lvlJc w:val="left"/>
      <w:pPr>
        <w:tabs>
          <w:tab w:val="num" w:pos="5040"/>
        </w:tabs>
        <w:ind w:left="5040" w:hanging="360"/>
      </w:pPr>
      <w:rPr>
        <w:rFonts w:ascii="Segoe UI Symbol" w:hAnsi="Segoe UI Symbol" w:hint="default"/>
      </w:rPr>
    </w:lvl>
    <w:lvl w:ilvl="7" w:tplc="F22C0546" w:tentative="1">
      <w:start w:val="1"/>
      <w:numFmt w:val="bullet"/>
      <w:lvlText w:val="⚬"/>
      <w:lvlJc w:val="left"/>
      <w:pPr>
        <w:tabs>
          <w:tab w:val="num" w:pos="5760"/>
        </w:tabs>
        <w:ind w:left="5760" w:hanging="360"/>
      </w:pPr>
      <w:rPr>
        <w:rFonts w:ascii="Segoe UI Symbol" w:hAnsi="Segoe UI Symbol" w:hint="default"/>
      </w:rPr>
    </w:lvl>
    <w:lvl w:ilvl="8" w:tplc="9BA23FC4" w:tentative="1">
      <w:start w:val="1"/>
      <w:numFmt w:val="bullet"/>
      <w:lvlText w:val="⚬"/>
      <w:lvlJc w:val="left"/>
      <w:pPr>
        <w:tabs>
          <w:tab w:val="num" w:pos="6480"/>
        </w:tabs>
        <w:ind w:left="6480" w:hanging="360"/>
      </w:pPr>
      <w:rPr>
        <w:rFonts w:ascii="Segoe UI Symbol" w:hAnsi="Segoe UI Symbol" w:hint="default"/>
      </w:rPr>
    </w:lvl>
  </w:abstractNum>
  <w:abstractNum w:abstractNumId="24" w15:restartNumberingAfterBreak="0">
    <w:nsid w:val="732C30B1"/>
    <w:multiLevelType w:val="multilevel"/>
    <w:tmpl w:val="4574D5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5" w15:restartNumberingAfterBreak="0">
    <w:nsid w:val="75481054"/>
    <w:multiLevelType w:val="multilevel"/>
    <w:tmpl w:val="0DC0FF0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5" w:hanging="360"/>
      </w:pPr>
      <w:rPr>
        <w:rFonts w:ascii="Courier New" w:eastAsia="Courier New" w:hAnsi="Courier New" w:cs="Courier New"/>
      </w:rPr>
    </w:lvl>
    <w:lvl w:ilvl="2">
      <w:start w:val="1"/>
      <w:numFmt w:val="bullet"/>
      <w:lvlText w:val="▪"/>
      <w:lvlJc w:val="left"/>
      <w:pPr>
        <w:ind w:left="2345" w:hanging="360"/>
      </w:pPr>
      <w:rPr>
        <w:rFonts w:ascii="Noto Sans Symbols" w:eastAsia="Noto Sans Symbols" w:hAnsi="Noto Sans Symbols" w:cs="Noto Sans Symbols"/>
      </w:rPr>
    </w:lvl>
    <w:lvl w:ilvl="3">
      <w:start w:val="1"/>
      <w:numFmt w:val="bullet"/>
      <w:lvlText w:val="●"/>
      <w:lvlJc w:val="left"/>
      <w:pPr>
        <w:ind w:left="3065" w:hanging="360"/>
      </w:pPr>
      <w:rPr>
        <w:rFonts w:ascii="Noto Sans Symbols" w:eastAsia="Noto Sans Symbols" w:hAnsi="Noto Sans Symbols" w:cs="Noto Sans Symbols"/>
      </w:rPr>
    </w:lvl>
    <w:lvl w:ilvl="4">
      <w:start w:val="1"/>
      <w:numFmt w:val="bullet"/>
      <w:lvlText w:val="o"/>
      <w:lvlJc w:val="left"/>
      <w:pPr>
        <w:ind w:left="3785" w:hanging="360"/>
      </w:pPr>
      <w:rPr>
        <w:rFonts w:ascii="Courier New" w:eastAsia="Courier New" w:hAnsi="Courier New" w:cs="Courier New"/>
      </w:rPr>
    </w:lvl>
    <w:lvl w:ilvl="5">
      <w:start w:val="1"/>
      <w:numFmt w:val="bullet"/>
      <w:lvlText w:val="▪"/>
      <w:lvlJc w:val="left"/>
      <w:pPr>
        <w:ind w:left="4505" w:hanging="360"/>
      </w:pPr>
      <w:rPr>
        <w:rFonts w:ascii="Noto Sans Symbols" w:eastAsia="Noto Sans Symbols" w:hAnsi="Noto Sans Symbols" w:cs="Noto Sans Symbols"/>
      </w:rPr>
    </w:lvl>
    <w:lvl w:ilvl="6">
      <w:start w:val="1"/>
      <w:numFmt w:val="bullet"/>
      <w:lvlText w:val="●"/>
      <w:lvlJc w:val="left"/>
      <w:pPr>
        <w:ind w:left="5225" w:hanging="360"/>
      </w:pPr>
      <w:rPr>
        <w:rFonts w:ascii="Noto Sans Symbols" w:eastAsia="Noto Sans Symbols" w:hAnsi="Noto Sans Symbols" w:cs="Noto Sans Symbols"/>
      </w:rPr>
    </w:lvl>
    <w:lvl w:ilvl="7">
      <w:start w:val="1"/>
      <w:numFmt w:val="bullet"/>
      <w:lvlText w:val="o"/>
      <w:lvlJc w:val="left"/>
      <w:pPr>
        <w:ind w:left="5945" w:hanging="360"/>
      </w:pPr>
      <w:rPr>
        <w:rFonts w:ascii="Courier New" w:eastAsia="Courier New" w:hAnsi="Courier New" w:cs="Courier New"/>
      </w:rPr>
    </w:lvl>
    <w:lvl w:ilvl="8">
      <w:start w:val="1"/>
      <w:numFmt w:val="bullet"/>
      <w:lvlText w:val="▪"/>
      <w:lvlJc w:val="left"/>
      <w:pPr>
        <w:ind w:left="6665" w:hanging="360"/>
      </w:pPr>
      <w:rPr>
        <w:rFonts w:ascii="Noto Sans Symbols" w:eastAsia="Noto Sans Symbols" w:hAnsi="Noto Sans Symbols" w:cs="Noto Sans Symbols"/>
      </w:rPr>
    </w:lvl>
  </w:abstractNum>
  <w:abstractNum w:abstractNumId="26" w15:restartNumberingAfterBreak="0">
    <w:nsid w:val="78AD5A83"/>
    <w:multiLevelType w:val="multilevel"/>
    <w:tmpl w:val="22C43B4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7" w15:restartNumberingAfterBreak="0">
    <w:nsid w:val="78C03B00"/>
    <w:multiLevelType w:val="multilevel"/>
    <w:tmpl w:val="78CEF25E"/>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95913C2"/>
    <w:multiLevelType w:val="multilevel"/>
    <w:tmpl w:val="6810A9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D630856"/>
    <w:multiLevelType w:val="multilevel"/>
    <w:tmpl w:val="0CF0B47A"/>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D66760D"/>
    <w:multiLevelType w:val="multilevel"/>
    <w:tmpl w:val="5F4430E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2"/>
  </w:num>
  <w:num w:numId="2">
    <w:abstractNumId w:val="1"/>
  </w:num>
  <w:num w:numId="3">
    <w:abstractNumId w:val="27"/>
  </w:num>
  <w:num w:numId="4">
    <w:abstractNumId w:val="14"/>
  </w:num>
  <w:num w:numId="5">
    <w:abstractNumId w:val="19"/>
  </w:num>
  <w:num w:numId="6">
    <w:abstractNumId w:val="26"/>
  </w:num>
  <w:num w:numId="7">
    <w:abstractNumId w:val="8"/>
  </w:num>
  <w:num w:numId="8">
    <w:abstractNumId w:val="24"/>
  </w:num>
  <w:num w:numId="9">
    <w:abstractNumId w:val="29"/>
  </w:num>
  <w:num w:numId="10">
    <w:abstractNumId w:val="5"/>
  </w:num>
  <w:num w:numId="11">
    <w:abstractNumId w:val="0"/>
  </w:num>
  <w:num w:numId="12">
    <w:abstractNumId w:val="17"/>
  </w:num>
  <w:num w:numId="13">
    <w:abstractNumId w:val="21"/>
  </w:num>
  <w:num w:numId="14">
    <w:abstractNumId w:val="11"/>
  </w:num>
  <w:num w:numId="15">
    <w:abstractNumId w:val="4"/>
  </w:num>
  <w:num w:numId="16">
    <w:abstractNumId w:val="25"/>
  </w:num>
  <w:num w:numId="17">
    <w:abstractNumId w:val="16"/>
  </w:num>
  <w:num w:numId="18">
    <w:abstractNumId w:val="10"/>
  </w:num>
  <w:num w:numId="19">
    <w:abstractNumId w:val="18"/>
  </w:num>
  <w:num w:numId="20">
    <w:abstractNumId w:val="2"/>
  </w:num>
  <w:num w:numId="21">
    <w:abstractNumId w:val="15"/>
  </w:num>
  <w:num w:numId="22">
    <w:abstractNumId w:val="13"/>
  </w:num>
  <w:num w:numId="23">
    <w:abstractNumId w:val="28"/>
  </w:num>
  <w:num w:numId="24">
    <w:abstractNumId w:val="3"/>
  </w:num>
  <w:num w:numId="25">
    <w:abstractNumId w:val="7"/>
  </w:num>
  <w:num w:numId="26">
    <w:abstractNumId w:val="6"/>
  </w:num>
  <w:num w:numId="27">
    <w:abstractNumId w:val="30"/>
  </w:num>
  <w:num w:numId="28">
    <w:abstractNumId w:val="12"/>
  </w:num>
  <w:num w:numId="29">
    <w:abstractNumId w:val="9"/>
  </w:num>
  <w:num w:numId="30">
    <w:abstractNumId w:val="20"/>
  </w:num>
  <w:num w:numId="3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ing Ki Lee (NHS Lanarkshire)">
    <w15:presenceInfo w15:providerId="AD" w15:userId="S::yingki.lee@nhs.scot::db288f9f-b0e0-4224-8669-5afc15005ab4"/>
  </w15:person>
  <w15:person w15:author="Lucy Li">
    <w15:presenceInfo w15:providerId="None" w15:userId="Lucy Li"/>
  </w15:person>
  <w15:person w15:author="Ying Ki Lee">
    <w15:presenceInfo w15:providerId="Windows Live" w15:userId="882618982ed82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2vxxtv2vp95skevpacvza04xffzs00zd2rt&quot;&gt;My EndNote Library-Saved-Saved&lt;record-ids&gt;&lt;item&gt;220&lt;/item&gt;&lt;item&gt;222&lt;/item&gt;&lt;item&gt;223&lt;/item&gt;&lt;item&gt;228&lt;/item&gt;&lt;item&gt;375&lt;/item&gt;&lt;/record-ids&gt;&lt;/item&gt;&lt;/Libraries&gt;"/>
  </w:docVars>
  <w:rsids>
    <w:rsidRoot w:val="003863BD"/>
    <w:rsid w:val="000274EE"/>
    <w:rsid w:val="00067968"/>
    <w:rsid w:val="00072A48"/>
    <w:rsid w:val="00073933"/>
    <w:rsid w:val="0007407A"/>
    <w:rsid w:val="000958D9"/>
    <w:rsid w:val="00124243"/>
    <w:rsid w:val="001474FB"/>
    <w:rsid w:val="00155C44"/>
    <w:rsid w:val="00156F21"/>
    <w:rsid w:val="00165A8C"/>
    <w:rsid w:val="00180404"/>
    <w:rsid w:val="00182E62"/>
    <w:rsid w:val="00184E65"/>
    <w:rsid w:val="001C4040"/>
    <w:rsid w:val="001C7312"/>
    <w:rsid w:val="0022581D"/>
    <w:rsid w:val="00233FF4"/>
    <w:rsid w:val="00267C1E"/>
    <w:rsid w:val="00270382"/>
    <w:rsid w:val="00272EE1"/>
    <w:rsid w:val="00296A41"/>
    <w:rsid w:val="002B2F34"/>
    <w:rsid w:val="002B53C9"/>
    <w:rsid w:val="002C6DD2"/>
    <w:rsid w:val="00326C2A"/>
    <w:rsid w:val="003368DF"/>
    <w:rsid w:val="003531B1"/>
    <w:rsid w:val="003863BD"/>
    <w:rsid w:val="00386999"/>
    <w:rsid w:val="003B749C"/>
    <w:rsid w:val="003D111B"/>
    <w:rsid w:val="003E46EA"/>
    <w:rsid w:val="003F0E1A"/>
    <w:rsid w:val="003F2142"/>
    <w:rsid w:val="00433C6B"/>
    <w:rsid w:val="00436402"/>
    <w:rsid w:val="00437C0C"/>
    <w:rsid w:val="004804C0"/>
    <w:rsid w:val="00484432"/>
    <w:rsid w:val="004935EB"/>
    <w:rsid w:val="004A5269"/>
    <w:rsid w:val="004C0661"/>
    <w:rsid w:val="004C378E"/>
    <w:rsid w:val="004E70E9"/>
    <w:rsid w:val="00510967"/>
    <w:rsid w:val="00515373"/>
    <w:rsid w:val="00555F18"/>
    <w:rsid w:val="00590A7D"/>
    <w:rsid w:val="00593000"/>
    <w:rsid w:val="005B0675"/>
    <w:rsid w:val="005F480B"/>
    <w:rsid w:val="00653DC8"/>
    <w:rsid w:val="006803AB"/>
    <w:rsid w:val="006B08FA"/>
    <w:rsid w:val="006B6C46"/>
    <w:rsid w:val="00717B4C"/>
    <w:rsid w:val="00733B12"/>
    <w:rsid w:val="00740DC7"/>
    <w:rsid w:val="00755F6F"/>
    <w:rsid w:val="00767DBC"/>
    <w:rsid w:val="00776DE0"/>
    <w:rsid w:val="0078415F"/>
    <w:rsid w:val="007A38F8"/>
    <w:rsid w:val="007A6BE8"/>
    <w:rsid w:val="007B2016"/>
    <w:rsid w:val="007C3936"/>
    <w:rsid w:val="007E4AC3"/>
    <w:rsid w:val="007E5C0B"/>
    <w:rsid w:val="00806012"/>
    <w:rsid w:val="00826370"/>
    <w:rsid w:val="00833B67"/>
    <w:rsid w:val="00902A7C"/>
    <w:rsid w:val="009150E0"/>
    <w:rsid w:val="00927305"/>
    <w:rsid w:val="00970098"/>
    <w:rsid w:val="00995684"/>
    <w:rsid w:val="00995C4B"/>
    <w:rsid w:val="009A383A"/>
    <w:rsid w:val="009B53BB"/>
    <w:rsid w:val="009C2155"/>
    <w:rsid w:val="009D5C46"/>
    <w:rsid w:val="009F603E"/>
    <w:rsid w:val="00A05487"/>
    <w:rsid w:val="00A244A4"/>
    <w:rsid w:val="00A34A08"/>
    <w:rsid w:val="00A474E2"/>
    <w:rsid w:val="00A51D45"/>
    <w:rsid w:val="00A61CE2"/>
    <w:rsid w:val="00A67447"/>
    <w:rsid w:val="00A85A1C"/>
    <w:rsid w:val="00A869D9"/>
    <w:rsid w:val="00A944ED"/>
    <w:rsid w:val="00AA6D38"/>
    <w:rsid w:val="00AC6F07"/>
    <w:rsid w:val="00AE1310"/>
    <w:rsid w:val="00B00696"/>
    <w:rsid w:val="00B05066"/>
    <w:rsid w:val="00B17DC3"/>
    <w:rsid w:val="00B45092"/>
    <w:rsid w:val="00B617F8"/>
    <w:rsid w:val="00B701A0"/>
    <w:rsid w:val="00B75D3B"/>
    <w:rsid w:val="00B80FDE"/>
    <w:rsid w:val="00B97D84"/>
    <w:rsid w:val="00BA1A42"/>
    <w:rsid w:val="00BA33E5"/>
    <w:rsid w:val="00BA4ECA"/>
    <w:rsid w:val="00BB36E9"/>
    <w:rsid w:val="00C316AA"/>
    <w:rsid w:val="00C337AA"/>
    <w:rsid w:val="00C8092D"/>
    <w:rsid w:val="00C8421B"/>
    <w:rsid w:val="00CC55BE"/>
    <w:rsid w:val="00CD4A79"/>
    <w:rsid w:val="00CD6D7D"/>
    <w:rsid w:val="00CD6F78"/>
    <w:rsid w:val="00CF070C"/>
    <w:rsid w:val="00D3783E"/>
    <w:rsid w:val="00D572DA"/>
    <w:rsid w:val="00D75C2C"/>
    <w:rsid w:val="00DB64B4"/>
    <w:rsid w:val="00E05062"/>
    <w:rsid w:val="00E3123B"/>
    <w:rsid w:val="00EA6D44"/>
    <w:rsid w:val="00EA73D7"/>
    <w:rsid w:val="00EB62C3"/>
    <w:rsid w:val="00EF1256"/>
    <w:rsid w:val="00EF622A"/>
    <w:rsid w:val="00EF6773"/>
    <w:rsid w:val="00F4446A"/>
    <w:rsid w:val="00F53C46"/>
    <w:rsid w:val="00F622EF"/>
    <w:rsid w:val="00F72DA3"/>
    <w:rsid w:val="00F82598"/>
    <w:rsid w:val="00FA6276"/>
    <w:rsid w:val="00FB24A6"/>
    <w:rsid w:val="00FB595C"/>
    <w:rsid w:val="00FB6092"/>
    <w:rsid w:val="00FE07B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1384C"/>
  <w15:docId w15:val="{E1F465D2-7A11-184A-8891-047E40EFA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after="12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0404"/>
    <w:pPr>
      <w:spacing w:line="300" w:lineRule="exact"/>
    </w:pPr>
  </w:style>
  <w:style w:type="paragraph" w:styleId="Heading1">
    <w:name w:val="heading 1"/>
    <w:aliases w:val="Heading A"/>
    <w:basedOn w:val="Normal"/>
    <w:next w:val="Normal"/>
    <w:link w:val="Heading1Char"/>
    <w:uiPriority w:val="9"/>
    <w:qFormat/>
    <w:rsid w:val="00C83FDB"/>
    <w:pPr>
      <w:keepNext/>
      <w:keepLines/>
      <w:spacing w:before="480" w:after="0" w:line="240" w:lineRule="auto"/>
      <w:outlineLvl w:val="0"/>
    </w:pPr>
    <w:rPr>
      <w:rFonts w:asciiTheme="majorHAnsi" w:eastAsiaTheme="majorEastAsia" w:hAnsiTheme="majorHAnsi" w:cstheme="majorBidi"/>
      <w:b/>
      <w:bCs/>
      <w:color w:val="3B0083"/>
      <w:sz w:val="32"/>
      <w:szCs w:val="32"/>
    </w:rPr>
  </w:style>
  <w:style w:type="paragraph" w:styleId="Heading2">
    <w:name w:val="heading 2"/>
    <w:aliases w:val="Heading B"/>
    <w:basedOn w:val="Normal"/>
    <w:next w:val="Normal"/>
    <w:link w:val="Heading2Char"/>
    <w:uiPriority w:val="9"/>
    <w:unhideWhenUsed/>
    <w:qFormat/>
    <w:rsid w:val="00C83FDB"/>
    <w:pPr>
      <w:keepNext/>
      <w:spacing w:before="240" w:after="0"/>
      <w:outlineLvl w:val="1"/>
    </w:pPr>
    <w:rPr>
      <w:rFonts w:eastAsia="MS Gothic" w:cs="Times New Roman"/>
      <w:bCs/>
      <w:iCs/>
      <w:color w:val="331188"/>
      <w:sz w:val="24"/>
      <w:szCs w:val="28"/>
    </w:rPr>
  </w:style>
  <w:style w:type="paragraph" w:styleId="Heading3">
    <w:name w:val="heading 3"/>
    <w:aliases w:val="Heading C"/>
    <w:basedOn w:val="Normal"/>
    <w:next w:val="Normal"/>
    <w:link w:val="Heading3Char"/>
    <w:uiPriority w:val="9"/>
    <w:unhideWhenUsed/>
    <w:qFormat/>
    <w:rsid w:val="003E5CA2"/>
    <w:pPr>
      <w:keepNext/>
      <w:keepLines/>
      <w:spacing w:before="200" w:after="0"/>
      <w:outlineLvl w:val="2"/>
    </w:pPr>
    <w:rPr>
      <w:rFonts w:asciiTheme="majorHAnsi" w:eastAsiaTheme="majorEastAsia" w:hAnsiTheme="majorHAnsi" w:cstheme="majorBidi"/>
      <w:b/>
      <w:bCs/>
      <w:color w:val="332A86"/>
    </w:rPr>
  </w:style>
  <w:style w:type="paragraph" w:styleId="Heading4">
    <w:name w:val="heading 4"/>
    <w:basedOn w:val="Normal"/>
    <w:next w:val="Normal"/>
    <w:link w:val="Heading4Char"/>
    <w:uiPriority w:val="9"/>
    <w:semiHidden/>
    <w:unhideWhenUsed/>
    <w:qFormat/>
    <w:rsid w:val="00475FDA"/>
    <w:pPr>
      <w:keepNext/>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0" w:hanging="1080"/>
      <w:outlineLvl w:val="3"/>
    </w:pPr>
    <w:rPr>
      <w:rFonts w:ascii="Times Roman" w:eastAsia="Times New Roman" w:hAnsi="Times Roman" w:cs="Times New Roman"/>
      <w:spacing w:val="-3"/>
      <w:sz w:val="24"/>
      <w:szCs w:val="20"/>
      <w:u w:val="single"/>
    </w:rPr>
  </w:style>
  <w:style w:type="paragraph" w:styleId="Heading5">
    <w:name w:val="heading 5"/>
    <w:basedOn w:val="Normal"/>
    <w:next w:val="Normal"/>
    <w:link w:val="Heading5Char"/>
    <w:uiPriority w:val="9"/>
    <w:semiHidden/>
    <w:unhideWhenUsed/>
    <w:qFormat/>
    <w:rsid w:val="00475FDA"/>
    <w:pPr>
      <w:keepNext/>
      <w:tabs>
        <w:tab w:val="center" w:pos="4692"/>
      </w:tabs>
      <w:suppressAutoHyphens/>
      <w:spacing w:after="0" w:line="240" w:lineRule="auto"/>
      <w:outlineLvl w:val="4"/>
    </w:pPr>
    <w:rPr>
      <w:rFonts w:eastAsia="Times New Roman" w:cs="Times New Roman"/>
      <w:b/>
      <w:spacing w:val="-3"/>
      <w:sz w:val="28"/>
      <w:szCs w:val="20"/>
    </w:rPr>
  </w:style>
  <w:style w:type="paragraph" w:styleId="Heading6">
    <w:name w:val="heading 6"/>
    <w:basedOn w:val="Normal"/>
    <w:next w:val="Normal"/>
    <w:link w:val="Heading6Char"/>
    <w:uiPriority w:val="9"/>
    <w:semiHidden/>
    <w:unhideWhenUsed/>
    <w:qFormat/>
    <w:rsid w:val="00475FDA"/>
    <w:pPr>
      <w:keepNext/>
      <w:tabs>
        <w:tab w:val="center" w:pos="4692"/>
      </w:tabs>
      <w:suppressAutoHyphens/>
      <w:spacing w:after="0" w:line="240" w:lineRule="auto"/>
      <w:jc w:val="right"/>
      <w:outlineLvl w:val="5"/>
    </w:pPr>
    <w:rPr>
      <w:rFonts w:eastAsia="Times New Roman" w:cs="Times New Roman"/>
      <w:b/>
      <w:spacing w:val="-3"/>
      <w:sz w:val="28"/>
      <w:szCs w:val="20"/>
    </w:rPr>
  </w:style>
  <w:style w:type="paragraph" w:styleId="Heading7">
    <w:name w:val="heading 7"/>
    <w:basedOn w:val="Normal"/>
    <w:next w:val="Normal"/>
    <w:link w:val="Heading7Char"/>
    <w:qFormat/>
    <w:rsid w:val="00475FDA"/>
    <w:pPr>
      <w:keepNext/>
      <w:shd w:val="pct10" w:color="000000" w:fill="FFFFFF"/>
      <w:spacing w:after="0" w:line="240" w:lineRule="auto"/>
      <w:outlineLvl w:val="6"/>
    </w:pPr>
    <w:rPr>
      <w:rFonts w:ascii="Times Roman" w:eastAsia="Times New Roman" w:hAnsi="Times Roman" w:cs="Times New Roman"/>
      <w:b/>
      <w:sz w:val="24"/>
      <w:szCs w:val="20"/>
    </w:rPr>
  </w:style>
  <w:style w:type="paragraph" w:styleId="Heading8">
    <w:name w:val="heading 8"/>
    <w:basedOn w:val="Normal"/>
    <w:next w:val="Normal"/>
    <w:link w:val="Heading8Char"/>
    <w:qFormat/>
    <w:rsid w:val="00475FDA"/>
    <w:pPr>
      <w:keepNext/>
      <w:tabs>
        <w:tab w:val="center" w:pos="4693"/>
      </w:tabs>
      <w:suppressAutoHyphens/>
      <w:spacing w:after="0" w:line="240" w:lineRule="auto"/>
      <w:jc w:val="center"/>
      <w:outlineLvl w:val="7"/>
    </w:pPr>
    <w:rPr>
      <w:rFonts w:ascii="Times New Roman" w:eastAsia="Times New Roman" w:hAnsi="Times New Roman" w:cs="Times New Roman"/>
      <w:b/>
      <w:sz w:val="40"/>
      <w:szCs w:val="20"/>
    </w:rPr>
  </w:style>
  <w:style w:type="paragraph" w:styleId="Heading9">
    <w:name w:val="heading 9"/>
    <w:basedOn w:val="Normal"/>
    <w:next w:val="Normal"/>
    <w:link w:val="Heading9Char"/>
    <w:unhideWhenUsed/>
    <w:qFormat/>
    <w:rsid w:val="00475F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aliases w:val="Heading A Char"/>
    <w:basedOn w:val="DefaultParagraphFont"/>
    <w:link w:val="Heading1"/>
    <w:rsid w:val="00C83FDB"/>
    <w:rPr>
      <w:rFonts w:asciiTheme="majorHAnsi" w:eastAsiaTheme="majorEastAsia" w:hAnsiTheme="majorHAnsi" w:cstheme="majorBidi"/>
      <w:b/>
      <w:bCs/>
      <w:color w:val="3B0083"/>
      <w:sz w:val="32"/>
      <w:szCs w:val="32"/>
      <w:lang w:val="en-GB"/>
    </w:rPr>
  </w:style>
  <w:style w:type="character" w:customStyle="1" w:styleId="Heading2Char">
    <w:name w:val="Heading 2 Char"/>
    <w:aliases w:val="Heading B Char"/>
    <w:basedOn w:val="DefaultParagraphFont"/>
    <w:link w:val="Heading2"/>
    <w:uiPriority w:val="9"/>
    <w:rsid w:val="00C83FDB"/>
    <w:rPr>
      <w:rFonts w:ascii="Arial" w:eastAsia="MS Gothic" w:hAnsi="Arial" w:cs="Times New Roman"/>
      <w:bCs/>
      <w:iCs/>
      <w:color w:val="331188"/>
      <w:szCs w:val="28"/>
      <w:lang w:val="en-GB"/>
    </w:rPr>
  </w:style>
  <w:style w:type="character" w:customStyle="1" w:styleId="Heading3Char">
    <w:name w:val="Heading 3 Char"/>
    <w:aliases w:val="Heading C Char"/>
    <w:basedOn w:val="DefaultParagraphFont"/>
    <w:link w:val="Heading3"/>
    <w:uiPriority w:val="9"/>
    <w:rsid w:val="003E5CA2"/>
    <w:rPr>
      <w:rFonts w:asciiTheme="majorHAnsi" w:eastAsiaTheme="majorEastAsia" w:hAnsiTheme="majorHAnsi" w:cstheme="majorBidi"/>
      <w:b/>
      <w:bCs/>
      <w:color w:val="332A86"/>
      <w:sz w:val="22"/>
      <w:lang w:val="en-GB"/>
    </w:rPr>
  </w:style>
  <w:style w:type="character" w:customStyle="1" w:styleId="Heading4Char">
    <w:name w:val="Heading 4 Char"/>
    <w:basedOn w:val="DefaultParagraphFont"/>
    <w:link w:val="Heading4"/>
    <w:rsid w:val="00475FDA"/>
    <w:rPr>
      <w:rFonts w:ascii="Times Roman" w:eastAsia="Times New Roman" w:hAnsi="Times Roman" w:cs="Times New Roman"/>
      <w:spacing w:val="-3"/>
      <w:szCs w:val="20"/>
      <w:u w:val="single"/>
      <w:lang w:val="en-GB"/>
    </w:rPr>
  </w:style>
  <w:style w:type="character" w:customStyle="1" w:styleId="Heading5Char">
    <w:name w:val="Heading 5 Char"/>
    <w:basedOn w:val="DefaultParagraphFont"/>
    <w:link w:val="Heading5"/>
    <w:rsid w:val="00475FDA"/>
    <w:rPr>
      <w:rFonts w:ascii="Arial" w:eastAsia="Times New Roman" w:hAnsi="Arial" w:cs="Times New Roman"/>
      <w:b/>
      <w:spacing w:val="-3"/>
      <w:sz w:val="28"/>
      <w:szCs w:val="20"/>
      <w:lang w:val="en-GB"/>
    </w:rPr>
  </w:style>
  <w:style w:type="character" w:customStyle="1" w:styleId="Heading6Char">
    <w:name w:val="Heading 6 Char"/>
    <w:basedOn w:val="DefaultParagraphFont"/>
    <w:link w:val="Heading6"/>
    <w:rsid w:val="00475FDA"/>
    <w:rPr>
      <w:rFonts w:ascii="Arial" w:eastAsia="Times New Roman" w:hAnsi="Arial" w:cs="Times New Roman"/>
      <w:b/>
      <w:spacing w:val="-3"/>
      <w:sz w:val="28"/>
      <w:szCs w:val="20"/>
      <w:lang w:val="en-GB"/>
    </w:rPr>
  </w:style>
  <w:style w:type="character" w:customStyle="1" w:styleId="Heading7Char">
    <w:name w:val="Heading 7 Char"/>
    <w:basedOn w:val="DefaultParagraphFont"/>
    <w:link w:val="Heading7"/>
    <w:rsid w:val="00475FDA"/>
    <w:rPr>
      <w:rFonts w:ascii="Times Roman" w:eastAsia="Times New Roman" w:hAnsi="Times Roman" w:cs="Times New Roman"/>
      <w:b/>
      <w:szCs w:val="20"/>
      <w:shd w:val="pct10" w:color="000000" w:fill="FFFFFF"/>
      <w:lang w:val="en-GB"/>
    </w:rPr>
  </w:style>
  <w:style w:type="character" w:customStyle="1" w:styleId="Heading8Char">
    <w:name w:val="Heading 8 Char"/>
    <w:basedOn w:val="DefaultParagraphFont"/>
    <w:link w:val="Heading8"/>
    <w:rsid w:val="00475FDA"/>
    <w:rPr>
      <w:rFonts w:ascii="Times New Roman" w:eastAsia="Times New Roman" w:hAnsi="Times New Roman" w:cs="Times New Roman"/>
      <w:b/>
      <w:sz w:val="40"/>
      <w:szCs w:val="20"/>
      <w:lang w:val="en-GB"/>
    </w:rPr>
  </w:style>
  <w:style w:type="character" w:customStyle="1" w:styleId="Heading9Char">
    <w:name w:val="Heading 9 Char"/>
    <w:basedOn w:val="DefaultParagraphFont"/>
    <w:link w:val="Heading9"/>
    <w:uiPriority w:val="9"/>
    <w:semiHidden/>
    <w:rsid w:val="00475FDA"/>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nhideWhenUsed/>
    <w:rsid w:val="00234F6D"/>
    <w:pPr>
      <w:tabs>
        <w:tab w:val="center" w:pos="4320"/>
        <w:tab w:val="right" w:pos="8640"/>
      </w:tabs>
    </w:pPr>
  </w:style>
  <w:style w:type="character" w:customStyle="1" w:styleId="HeaderChar">
    <w:name w:val="Header Char"/>
    <w:basedOn w:val="DefaultParagraphFont"/>
    <w:link w:val="Header"/>
    <w:uiPriority w:val="99"/>
    <w:rsid w:val="00234F6D"/>
    <w:rPr>
      <w:lang w:val="en-GB"/>
    </w:rPr>
  </w:style>
  <w:style w:type="paragraph" w:styleId="Footer">
    <w:name w:val="footer"/>
    <w:basedOn w:val="Normal"/>
    <w:link w:val="FooterChar"/>
    <w:uiPriority w:val="99"/>
    <w:unhideWhenUsed/>
    <w:rsid w:val="00234F6D"/>
    <w:pPr>
      <w:tabs>
        <w:tab w:val="center" w:pos="4320"/>
        <w:tab w:val="right" w:pos="8640"/>
      </w:tabs>
    </w:pPr>
  </w:style>
  <w:style w:type="character" w:customStyle="1" w:styleId="FooterChar">
    <w:name w:val="Footer Char"/>
    <w:basedOn w:val="DefaultParagraphFont"/>
    <w:link w:val="Footer"/>
    <w:uiPriority w:val="99"/>
    <w:rsid w:val="00234F6D"/>
    <w:rPr>
      <w:lang w:val="en-GB"/>
    </w:rPr>
  </w:style>
  <w:style w:type="paragraph" w:styleId="BalloonText">
    <w:name w:val="Balloon Text"/>
    <w:basedOn w:val="Normal"/>
    <w:link w:val="BalloonTextChar"/>
    <w:semiHidden/>
    <w:unhideWhenUsed/>
    <w:rsid w:val="00234F6D"/>
    <w:rPr>
      <w:rFonts w:ascii="Lucida Grande" w:hAnsi="Lucida Grande"/>
      <w:sz w:val="18"/>
      <w:szCs w:val="18"/>
    </w:rPr>
  </w:style>
  <w:style w:type="character" w:customStyle="1" w:styleId="BalloonTextChar">
    <w:name w:val="Balloon Text Char"/>
    <w:basedOn w:val="DefaultParagraphFont"/>
    <w:link w:val="BalloonText"/>
    <w:rsid w:val="00234F6D"/>
    <w:rPr>
      <w:rFonts w:ascii="Lucida Grande" w:hAnsi="Lucida Grande"/>
      <w:sz w:val="18"/>
      <w:szCs w:val="18"/>
      <w:lang w:val="en-GB"/>
    </w:rPr>
  </w:style>
  <w:style w:type="paragraph" w:customStyle="1" w:styleId="ContactAddress">
    <w:name w:val="ContactAddress"/>
    <w:basedOn w:val="Normal"/>
    <w:qFormat/>
    <w:rsid w:val="0044745A"/>
    <w:pPr>
      <w:spacing w:after="0" w:line="240" w:lineRule="exact"/>
      <w:jc w:val="right"/>
    </w:pPr>
    <w:rPr>
      <w:szCs w:val="18"/>
    </w:rPr>
  </w:style>
  <w:style w:type="character" w:styleId="Hyperlink">
    <w:name w:val="Hyperlink"/>
    <w:basedOn w:val="DefaultParagraphFont"/>
    <w:uiPriority w:val="99"/>
    <w:unhideWhenUsed/>
    <w:rsid w:val="002126E2"/>
    <w:rPr>
      <w:color w:val="0000FF" w:themeColor="hyperlink"/>
      <w:u w:val="single"/>
    </w:rPr>
  </w:style>
  <w:style w:type="table" w:styleId="TableGrid">
    <w:name w:val="Table Grid"/>
    <w:basedOn w:val="TableNormal"/>
    <w:rsid w:val="0021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qFormat/>
    <w:rsid w:val="0044745A"/>
    <w:pPr>
      <w:spacing w:line="260" w:lineRule="exact"/>
    </w:pPr>
  </w:style>
  <w:style w:type="character" w:styleId="Strong">
    <w:name w:val="Strong"/>
    <w:basedOn w:val="DefaultParagraphFont"/>
    <w:uiPriority w:val="22"/>
    <w:qFormat/>
    <w:rsid w:val="00B678FD"/>
    <w:rPr>
      <w:b/>
      <w:bCs/>
    </w:rPr>
  </w:style>
  <w:style w:type="paragraph" w:customStyle="1" w:styleId="Subject">
    <w:name w:val="Subject"/>
    <w:basedOn w:val="Normal"/>
    <w:qFormat/>
    <w:rsid w:val="007F7C65"/>
    <w:pPr>
      <w:spacing w:before="120"/>
    </w:pPr>
    <w:rPr>
      <w:b/>
    </w:rPr>
  </w:style>
  <w:style w:type="paragraph" w:styleId="Signature">
    <w:name w:val="Signature"/>
    <w:basedOn w:val="Normal"/>
    <w:link w:val="SignatureChar"/>
    <w:uiPriority w:val="99"/>
    <w:unhideWhenUsed/>
    <w:rsid w:val="00CE060B"/>
  </w:style>
  <w:style w:type="character" w:customStyle="1" w:styleId="SignatureChar">
    <w:name w:val="Signature Char"/>
    <w:basedOn w:val="DefaultParagraphFont"/>
    <w:link w:val="Signature"/>
    <w:uiPriority w:val="99"/>
    <w:rsid w:val="00CE060B"/>
    <w:rPr>
      <w:sz w:val="22"/>
      <w:lang w:val="en-GB"/>
    </w:rPr>
  </w:style>
  <w:style w:type="paragraph" w:styleId="Salutation">
    <w:name w:val="Salutation"/>
    <w:basedOn w:val="Normal"/>
    <w:next w:val="Normal"/>
    <w:link w:val="SalutationChar"/>
    <w:uiPriority w:val="99"/>
    <w:unhideWhenUsed/>
    <w:rsid w:val="00983566"/>
    <w:pPr>
      <w:spacing w:before="240"/>
    </w:pPr>
  </w:style>
  <w:style w:type="character" w:customStyle="1" w:styleId="SalutationChar">
    <w:name w:val="Salutation Char"/>
    <w:basedOn w:val="DefaultParagraphFont"/>
    <w:link w:val="Salutation"/>
    <w:uiPriority w:val="99"/>
    <w:rsid w:val="00983566"/>
    <w:rPr>
      <w:sz w:val="22"/>
      <w:lang w:val="en-GB"/>
    </w:rPr>
  </w:style>
  <w:style w:type="paragraph" w:styleId="Date">
    <w:name w:val="Date"/>
    <w:basedOn w:val="Normal"/>
    <w:next w:val="Normal"/>
    <w:link w:val="DateChar"/>
    <w:uiPriority w:val="99"/>
    <w:unhideWhenUsed/>
    <w:rsid w:val="00350036"/>
    <w:pPr>
      <w:spacing w:before="120"/>
    </w:pPr>
  </w:style>
  <w:style w:type="character" w:customStyle="1" w:styleId="DateChar">
    <w:name w:val="Date Char"/>
    <w:basedOn w:val="DefaultParagraphFont"/>
    <w:link w:val="Date"/>
    <w:uiPriority w:val="99"/>
    <w:rsid w:val="00350036"/>
    <w:rPr>
      <w:sz w:val="22"/>
      <w:lang w:val="en-GB"/>
    </w:rPr>
  </w:style>
  <w:style w:type="paragraph" w:styleId="ListParagraph">
    <w:name w:val="List Paragraph"/>
    <w:basedOn w:val="Normal"/>
    <w:link w:val="ListParagraphChar"/>
    <w:uiPriority w:val="34"/>
    <w:qFormat/>
    <w:rsid w:val="000F25C6"/>
    <w:pPr>
      <w:spacing w:after="200" w:line="276" w:lineRule="auto"/>
      <w:ind w:left="720"/>
      <w:contextualSpacing/>
    </w:pPr>
    <w:rPr>
      <w:rFonts w:eastAsiaTheme="minorHAnsi"/>
    </w:rPr>
  </w:style>
  <w:style w:type="paragraph" w:customStyle="1" w:styleId="Default">
    <w:name w:val="Default"/>
    <w:rsid w:val="000F25C6"/>
    <w:pPr>
      <w:autoSpaceDE w:val="0"/>
      <w:autoSpaceDN w:val="0"/>
      <w:adjustRightInd w:val="0"/>
    </w:pPr>
    <w:rPr>
      <w:rFonts w:ascii="Calibri" w:eastAsiaTheme="minorHAnsi" w:hAnsi="Calibri" w:cs="Calibri"/>
      <w:color w:val="000000"/>
    </w:rPr>
  </w:style>
  <w:style w:type="character" w:styleId="CommentReference">
    <w:name w:val="annotation reference"/>
    <w:basedOn w:val="DefaultParagraphFont"/>
    <w:uiPriority w:val="99"/>
    <w:semiHidden/>
    <w:unhideWhenUsed/>
    <w:rsid w:val="000F25C6"/>
    <w:rPr>
      <w:sz w:val="16"/>
      <w:szCs w:val="16"/>
    </w:rPr>
  </w:style>
  <w:style w:type="paragraph" w:styleId="CommentText">
    <w:name w:val="annotation text"/>
    <w:basedOn w:val="Normal"/>
    <w:link w:val="CommentTextChar"/>
    <w:uiPriority w:val="99"/>
    <w:semiHidden/>
    <w:unhideWhenUsed/>
    <w:rsid w:val="000F25C6"/>
    <w:pPr>
      <w:spacing w:after="200" w:line="240" w:lineRule="auto"/>
    </w:pPr>
    <w:rPr>
      <w:rFonts w:eastAsiaTheme="minorHAnsi"/>
      <w:sz w:val="20"/>
      <w:szCs w:val="20"/>
    </w:rPr>
  </w:style>
  <w:style w:type="character" w:customStyle="1" w:styleId="CommentTextChar">
    <w:name w:val="Comment Text Char"/>
    <w:basedOn w:val="DefaultParagraphFont"/>
    <w:link w:val="CommentText"/>
    <w:uiPriority w:val="99"/>
    <w:rsid w:val="000F25C6"/>
    <w:rPr>
      <w:rFonts w:eastAsiaTheme="minorHAnsi"/>
      <w:sz w:val="20"/>
      <w:szCs w:val="20"/>
      <w:lang w:val="en-GB"/>
    </w:rPr>
  </w:style>
  <w:style w:type="paragraph" w:styleId="EndnoteText">
    <w:name w:val="endnote text"/>
    <w:basedOn w:val="Normal"/>
    <w:link w:val="EndnoteTextChar"/>
    <w:semiHidden/>
    <w:rsid w:val="00475FDA"/>
    <w:pPr>
      <w:spacing w:after="0" w:line="240" w:lineRule="auto"/>
    </w:pPr>
    <w:rPr>
      <w:rFonts w:ascii="Times Roman" w:eastAsia="Times New Roman" w:hAnsi="Times Roman" w:cs="Times New Roman"/>
      <w:sz w:val="24"/>
      <w:szCs w:val="20"/>
    </w:rPr>
  </w:style>
  <w:style w:type="character" w:customStyle="1" w:styleId="EndnoteTextChar">
    <w:name w:val="Endnote Text Char"/>
    <w:basedOn w:val="DefaultParagraphFont"/>
    <w:link w:val="EndnoteText"/>
    <w:semiHidden/>
    <w:rsid w:val="00475FDA"/>
    <w:rPr>
      <w:rFonts w:ascii="Times Roman" w:eastAsia="Times New Roman" w:hAnsi="Times Roman" w:cs="Times New Roman"/>
      <w:szCs w:val="20"/>
      <w:lang w:val="en-GB"/>
    </w:rPr>
  </w:style>
  <w:style w:type="paragraph" w:styleId="FootnoteText">
    <w:name w:val="footnote text"/>
    <w:basedOn w:val="Normal"/>
    <w:link w:val="FootnoteTextChar"/>
    <w:semiHidden/>
    <w:rsid w:val="00475FDA"/>
    <w:pPr>
      <w:spacing w:after="0" w:line="240" w:lineRule="auto"/>
    </w:pPr>
    <w:rPr>
      <w:rFonts w:ascii="Times Roman" w:eastAsia="Times New Roman" w:hAnsi="Times Roman" w:cs="Times New Roman"/>
      <w:sz w:val="24"/>
      <w:szCs w:val="20"/>
    </w:rPr>
  </w:style>
  <w:style w:type="character" w:customStyle="1" w:styleId="FootnoteTextChar">
    <w:name w:val="Footnote Text Char"/>
    <w:basedOn w:val="DefaultParagraphFont"/>
    <w:link w:val="FootnoteText"/>
    <w:semiHidden/>
    <w:rsid w:val="00475FDA"/>
    <w:rPr>
      <w:rFonts w:ascii="Times Roman" w:eastAsia="Times New Roman" w:hAnsi="Times Roman" w:cs="Times New Roman"/>
      <w:szCs w:val="20"/>
      <w:lang w:val="en-GB"/>
    </w:rPr>
  </w:style>
  <w:style w:type="paragraph" w:customStyle="1" w:styleId="Footer1">
    <w:name w:val="Foot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Header1">
    <w:name w:val="Head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FootnoteReference1">
    <w:name w:val="Footnote Reference1"/>
    <w:rsid w:val="00475FDA"/>
    <w:pPr>
      <w:tabs>
        <w:tab w:val="left" w:pos="-720"/>
        <w:tab w:val="left" w:pos="720"/>
      </w:tabs>
      <w:suppressAutoHyphens/>
    </w:pPr>
    <w:rPr>
      <w:rFonts w:ascii="Courier" w:eastAsia="Times New Roman" w:hAnsi="Courier" w:cs="Times New Roman"/>
      <w:sz w:val="16"/>
      <w:szCs w:val="20"/>
      <w:vertAlign w:val="superscript"/>
    </w:rPr>
  </w:style>
  <w:style w:type="paragraph" w:customStyle="1" w:styleId="FootnoteText1">
    <w:name w:val="Footnote Text1"/>
    <w:rsid w:val="00475FDA"/>
    <w:pPr>
      <w:tabs>
        <w:tab w:val="left" w:pos="-720"/>
        <w:tab w:val="left" w:pos="720"/>
      </w:tabs>
      <w:suppressAutoHyphens/>
    </w:pPr>
    <w:rPr>
      <w:rFonts w:ascii="Courier" w:eastAsia="Times New Roman" w:hAnsi="Courier" w:cs="Times New Roman"/>
      <w:sz w:val="20"/>
      <w:szCs w:val="20"/>
    </w:rPr>
  </w:style>
  <w:style w:type="paragraph" w:customStyle="1" w:styleId="Heading91">
    <w:name w:val="Heading 9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81">
    <w:name w:val="Heading 8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71">
    <w:name w:val="Heading 7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61">
    <w:name w:val="Heading 61"/>
    <w:rsid w:val="00475FDA"/>
    <w:pPr>
      <w:tabs>
        <w:tab w:val="left" w:pos="720"/>
        <w:tab w:val="left" w:pos="1080"/>
        <w:tab w:val="left" w:pos="1440"/>
      </w:tabs>
      <w:suppressAutoHyphens/>
    </w:pPr>
    <w:rPr>
      <w:rFonts w:ascii="Courier" w:eastAsia="Times New Roman" w:hAnsi="Courier" w:cs="Times New Roman"/>
      <w:sz w:val="20"/>
      <w:szCs w:val="20"/>
      <w:u w:val="single"/>
    </w:rPr>
  </w:style>
  <w:style w:type="paragraph" w:customStyle="1" w:styleId="Heading51">
    <w:name w:val="Heading 51"/>
    <w:rsid w:val="00475FDA"/>
    <w:pPr>
      <w:tabs>
        <w:tab w:val="left" w:pos="720"/>
        <w:tab w:val="left" w:pos="1080"/>
        <w:tab w:val="left" w:pos="1440"/>
      </w:tabs>
      <w:suppressAutoHyphens/>
    </w:pPr>
    <w:rPr>
      <w:rFonts w:ascii="Courier" w:eastAsia="Times New Roman" w:hAnsi="Courier" w:cs="Times New Roman"/>
      <w:b/>
      <w:sz w:val="20"/>
      <w:szCs w:val="20"/>
    </w:rPr>
  </w:style>
  <w:style w:type="paragraph" w:customStyle="1" w:styleId="Heading41">
    <w:name w:val="Heading 41"/>
    <w:rsid w:val="00475FDA"/>
    <w:pPr>
      <w:suppressAutoHyphens/>
    </w:pPr>
    <w:rPr>
      <w:rFonts w:ascii="Courier" w:eastAsia="Times New Roman" w:hAnsi="Courier" w:cs="Times New Roman"/>
      <w:szCs w:val="20"/>
      <w:u w:val="single"/>
    </w:rPr>
  </w:style>
  <w:style w:type="paragraph" w:customStyle="1" w:styleId="Heading31">
    <w:name w:val="Heading 31"/>
    <w:rsid w:val="00475FDA"/>
    <w:pPr>
      <w:suppressAutoHyphens/>
    </w:pPr>
    <w:rPr>
      <w:rFonts w:ascii="Courier" w:eastAsia="Times New Roman" w:hAnsi="Courier" w:cs="Times New Roman"/>
      <w:b/>
      <w:szCs w:val="20"/>
    </w:rPr>
  </w:style>
  <w:style w:type="paragraph" w:customStyle="1" w:styleId="Heading21">
    <w:name w:val="Heading 21"/>
    <w:rsid w:val="00475FDA"/>
    <w:pPr>
      <w:tabs>
        <w:tab w:val="left" w:pos="-720"/>
        <w:tab w:val="left" w:pos="720"/>
      </w:tabs>
      <w:suppressAutoHyphens/>
    </w:pPr>
    <w:rPr>
      <w:rFonts w:ascii="CG Times" w:eastAsia="Times New Roman" w:hAnsi="CG Times" w:cs="Times New Roman"/>
      <w:b/>
      <w:szCs w:val="20"/>
    </w:rPr>
  </w:style>
  <w:style w:type="character" w:customStyle="1" w:styleId="Heading11">
    <w:name w:val="Heading 11"/>
    <w:rsid w:val="00475FDA"/>
    <w:rPr>
      <w:rFonts w:ascii="Times Roman" w:hAnsi="Times Roman"/>
      <w:noProof w:val="0"/>
      <w:sz w:val="24"/>
      <w:lang w:val="en-US"/>
    </w:rPr>
  </w:style>
  <w:style w:type="paragraph" w:customStyle="1" w:styleId="NormalIndent1">
    <w:name w:val="Normal Indent1"/>
    <w:rsid w:val="00475FDA"/>
    <w:pPr>
      <w:tabs>
        <w:tab w:val="left" w:pos="720"/>
        <w:tab w:val="left" w:pos="1080"/>
        <w:tab w:val="left" w:pos="1440"/>
      </w:tabs>
      <w:suppressAutoHyphens/>
    </w:pPr>
    <w:rPr>
      <w:rFonts w:ascii="Courier" w:eastAsia="Times New Roman" w:hAnsi="Courier" w:cs="Times New Roman"/>
      <w:szCs w:val="20"/>
    </w:rPr>
  </w:style>
  <w:style w:type="character" w:customStyle="1" w:styleId="Document8">
    <w:name w:val="Document 8"/>
    <w:basedOn w:val="DefaultParagraphFont"/>
    <w:rsid w:val="00475FDA"/>
  </w:style>
  <w:style w:type="character" w:customStyle="1" w:styleId="Document4">
    <w:name w:val="Document 4"/>
    <w:rsid w:val="00475FDA"/>
    <w:rPr>
      <w:b/>
      <w:i/>
      <w:sz w:val="24"/>
    </w:rPr>
  </w:style>
  <w:style w:type="character" w:customStyle="1" w:styleId="Document6">
    <w:name w:val="Document 6"/>
    <w:basedOn w:val="DefaultParagraphFont"/>
    <w:rsid w:val="00475FDA"/>
  </w:style>
  <w:style w:type="character" w:customStyle="1" w:styleId="Document5">
    <w:name w:val="Document 5"/>
    <w:basedOn w:val="DefaultParagraphFont"/>
    <w:rsid w:val="00475FDA"/>
  </w:style>
  <w:style w:type="character" w:customStyle="1" w:styleId="Document2">
    <w:name w:val="Document 2"/>
    <w:rsid w:val="00475FDA"/>
    <w:rPr>
      <w:rFonts w:ascii="Times Roman" w:hAnsi="Times Roman"/>
      <w:noProof w:val="0"/>
      <w:sz w:val="24"/>
      <w:lang w:val="en-US"/>
    </w:rPr>
  </w:style>
  <w:style w:type="character" w:customStyle="1" w:styleId="Document7">
    <w:name w:val="Document 7"/>
    <w:basedOn w:val="DefaultParagraphFont"/>
    <w:rsid w:val="00475FDA"/>
  </w:style>
  <w:style w:type="character" w:customStyle="1" w:styleId="Bibliogrphy">
    <w:name w:val="Bibliogrphy"/>
    <w:basedOn w:val="DefaultParagraphFont"/>
    <w:rsid w:val="00475FDA"/>
  </w:style>
  <w:style w:type="paragraph" w:customStyle="1" w:styleId="RightPar1">
    <w:name w:val="Right Par 1"/>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RightPar2">
    <w:name w:val="Right Par 2"/>
    <w:rsid w:val="00475FDA"/>
    <w:pPr>
      <w:tabs>
        <w:tab w:val="left" w:pos="-720"/>
        <w:tab w:val="left" w:pos="0"/>
        <w:tab w:val="left" w:pos="720"/>
        <w:tab w:val="decimal" w:pos="1440"/>
      </w:tabs>
      <w:suppressAutoHyphens/>
      <w:ind w:left="1440"/>
    </w:pPr>
    <w:rPr>
      <w:rFonts w:ascii="Times Roman" w:eastAsia="Times New Roman" w:hAnsi="Times Roman" w:cs="Times New Roman"/>
      <w:szCs w:val="20"/>
    </w:rPr>
  </w:style>
  <w:style w:type="character" w:customStyle="1" w:styleId="Document3">
    <w:name w:val="Document 3"/>
    <w:rsid w:val="00475FDA"/>
    <w:rPr>
      <w:rFonts w:ascii="Times Roman" w:hAnsi="Times Roman"/>
      <w:noProof w:val="0"/>
      <w:sz w:val="24"/>
      <w:lang w:val="en-US"/>
    </w:rPr>
  </w:style>
  <w:style w:type="paragraph" w:customStyle="1" w:styleId="RightPar3">
    <w:name w:val="Right Par 3"/>
    <w:rsid w:val="00475FDA"/>
    <w:pPr>
      <w:tabs>
        <w:tab w:val="left" w:pos="-720"/>
        <w:tab w:val="left" w:pos="0"/>
        <w:tab w:val="left" w:pos="720"/>
        <w:tab w:val="left" w:pos="1440"/>
        <w:tab w:val="decimal" w:pos="2160"/>
      </w:tabs>
      <w:suppressAutoHyphens/>
      <w:ind w:left="2160"/>
    </w:pPr>
    <w:rPr>
      <w:rFonts w:ascii="Times Roman" w:eastAsia="Times New Roman" w:hAnsi="Times Roman" w:cs="Times New Roman"/>
      <w:szCs w:val="20"/>
    </w:rPr>
  </w:style>
  <w:style w:type="paragraph" w:customStyle="1" w:styleId="RightPar4">
    <w:name w:val="Right Par 4"/>
    <w:rsid w:val="00475FDA"/>
    <w:pPr>
      <w:tabs>
        <w:tab w:val="left" w:pos="-720"/>
        <w:tab w:val="left" w:pos="0"/>
        <w:tab w:val="left" w:pos="720"/>
        <w:tab w:val="left" w:pos="1440"/>
        <w:tab w:val="left" w:pos="2160"/>
        <w:tab w:val="decimal" w:pos="2880"/>
      </w:tabs>
      <w:suppressAutoHyphens/>
      <w:ind w:left="2880"/>
    </w:pPr>
    <w:rPr>
      <w:rFonts w:ascii="Times Roman" w:eastAsia="Times New Roman" w:hAnsi="Times Roman" w:cs="Times New Roman"/>
      <w:szCs w:val="20"/>
    </w:rPr>
  </w:style>
  <w:style w:type="paragraph" w:customStyle="1" w:styleId="RightPar5">
    <w:name w:val="Right Par 5"/>
    <w:rsid w:val="00475FDA"/>
    <w:pPr>
      <w:tabs>
        <w:tab w:val="left" w:pos="-720"/>
        <w:tab w:val="left" w:pos="0"/>
        <w:tab w:val="left" w:pos="720"/>
        <w:tab w:val="left" w:pos="1440"/>
        <w:tab w:val="left" w:pos="2160"/>
        <w:tab w:val="left" w:pos="2880"/>
        <w:tab w:val="decimal" w:pos="3600"/>
      </w:tabs>
      <w:suppressAutoHyphens/>
      <w:ind w:left="3600"/>
    </w:pPr>
    <w:rPr>
      <w:rFonts w:ascii="Times Roman" w:eastAsia="Times New Roman" w:hAnsi="Times Roman" w:cs="Times New Roman"/>
      <w:szCs w:val="20"/>
    </w:rPr>
  </w:style>
  <w:style w:type="paragraph" w:customStyle="1" w:styleId="RightPar6">
    <w:name w:val="Right Par 6"/>
    <w:rsid w:val="00475FDA"/>
    <w:pPr>
      <w:tabs>
        <w:tab w:val="left" w:pos="-720"/>
        <w:tab w:val="left" w:pos="0"/>
        <w:tab w:val="left" w:pos="720"/>
        <w:tab w:val="left" w:pos="1440"/>
        <w:tab w:val="left" w:pos="2160"/>
        <w:tab w:val="left" w:pos="2880"/>
        <w:tab w:val="left" w:pos="3600"/>
        <w:tab w:val="decimal" w:pos="4320"/>
      </w:tabs>
      <w:suppressAutoHyphens/>
      <w:ind w:left="4320"/>
    </w:pPr>
    <w:rPr>
      <w:rFonts w:ascii="Times Roman" w:eastAsia="Times New Roman" w:hAnsi="Times Roman" w:cs="Times New Roman"/>
      <w:szCs w:val="20"/>
    </w:rPr>
  </w:style>
  <w:style w:type="paragraph" w:customStyle="1" w:styleId="RightPar7">
    <w:name w:val="Right Par 7"/>
    <w:rsid w:val="00475FD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Times Roman" w:eastAsia="Times New Roman" w:hAnsi="Times Roman" w:cs="Times New Roman"/>
      <w:szCs w:val="20"/>
    </w:rPr>
  </w:style>
  <w:style w:type="paragraph" w:customStyle="1" w:styleId="RightPar8">
    <w:name w:val="Right Par 8"/>
    <w:rsid w:val="00475FD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Times Roman" w:eastAsia="Times New Roman" w:hAnsi="Times Roman" w:cs="Times New Roman"/>
      <w:szCs w:val="20"/>
    </w:rPr>
  </w:style>
  <w:style w:type="paragraph" w:customStyle="1" w:styleId="Document1">
    <w:name w:val="Document 1"/>
    <w:rsid w:val="00475FDA"/>
    <w:pPr>
      <w:keepNext/>
      <w:keepLines/>
      <w:tabs>
        <w:tab w:val="left" w:pos="-720"/>
      </w:tabs>
      <w:suppressAutoHyphens/>
    </w:pPr>
    <w:rPr>
      <w:rFonts w:ascii="Times Roman" w:eastAsia="Times New Roman" w:hAnsi="Times Roman" w:cs="Times New Roman"/>
      <w:szCs w:val="20"/>
    </w:rPr>
  </w:style>
  <w:style w:type="character" w:customStyle="1" w:styleId="TechInit">
    <w:name w:val="Tech Init"/>
    <w:rsid w:val="00475FDA"/>
    <w:rPr>
      <w:rFonts w:ascii="Times Roman" w:hAnsi="Times Roman"/>
      <w:noProof w:val="0"/>
      <w:sz w:val="24"/>
      <w:lang w:val="en-US"/>
    </w:rPr>
  </w:style>
  <w:style w:type="paragraph" w:customStyle="1" w:styleId="Technical5">
    <w:name w:val="Technical 5"/>
    <w:rsid w:val="00475FDA"/>
    <w:pPr>
      <w:tabs>
        <w:tab w:val="left" w:pos="-720"/>
      </w:tabs>
      <w:suppressAutoHyphens/>
      <w:ind w:firstLine="720"/>
    </w:pPr>
    <w:rPr>
      <w:rFonts w:ascii="Times Roman" w:eastAsia="Times New Roman" w:hAnsi="Times Roman" w:cs="Times New Roman"/>
      <w:b/>
      <w:szCs w:val="20"/>
    </w:rPr>
  </w:style>
  <w:style w:type="paragraph" w:customStyle="1" w:styleId="Technical6">
    <w:name w:val="Technical 6"/>
    <w:rsid w:val="00475FDA"/>
    <w:pPr>
      <w:tabs>
        <w:tab w:val="left" w:pos="-720"/>
      </w:tabs>
      <w:suppressAutoHyphens/>
      <w:ind w:firstLine="720"/>
    </w:pPr>
    <w:rPr>
      <w:rFonts w:ascii="Times Roman" w:eastAsia="Times New Roman" w:hAnsi="Times Roman" w:cs="Times New Roman"/>
      <w:b/>
      <w:szCs w:val="20"/>
    </w:rPr>
  </w:style>
  <w:style w:type="character" w:customStyle="1" w:styleId="Technical2">
    <w:name w:val="Technical 2"/>
    <w:rsid w:val="00475FDA"/>
    <w:rPr>
      <w:rFonts w:ascii="Times Roman" w:hAnsi="Times Roman"/>
      <w:noProof w:val="0"/>
      <w:sz w:val="24"/>
      <w:lang w:val="en-US"/>
    </w:rPr>
  </w:style>
  <w:style w:type="character" w:customStyle="1" w:styleId="Technical3">
    <w:name w:val="Technical 3"/>
    <w:rsid w:val="00475FDA"/>
    <w:rPr>
      <w:rFonts w:ascii="Times Roman" w:hAnsi="Times Roman"/>
      <w:noProof w:val="0"/>
      <w:sz w:val="24"/>
      <w:lang w:val="en-US"/>
    </w:rPr>
  </w:style>
  <w:style w:type="paragraph" w:customStyle="1" w:styleId="Technical4">
    <w:name w:val="Technical 4"/>
    <w:rsid w:val="00475FDA"/>
    <w:pPr>
      <w:tabs>
        <w:tab w:val="left" w:pos="-720"/>
      </w:tabs>
      <w:suppressAutoHyphens/>
    </w:pPr>
    <w:rPr>
      <w:rFonts w:ascii="Times Roman" w:eastAsia="Times New Roman" w:hAnsi="Times Roman" w:cs="Times New Roman"/>
      <w:b/>
      <w:szCs w:val="20"/>
    </w:rPr>
  </w:style>
  <w:style w:type="character" w:customStyle="1" w:styleId="Technical1">
    <w:name w:val="Technical 1"/>
    <w:rsid w:val="00475FDA"/>
    <w:rPr>
      <w:rFonts w:ascii="Times Roman" w:hAnsi="Times Roman"/>
      <w:noProof w:val="0"/>
      <w:sz w:val="24"/>
      <w:lang w:val="en-US"/>
    </w:rPr>
  </w:style>
  <w:style w:type="paragraph" w:customStyle="1" w:styleId="Technical7">
    <w:name w:val="Technical 7"/>
    <w:rsid w:val="00475FDA"/>
    <w:pPr>
      <w:tabs>
        <w:tab w:val="left" w:pos="-720"/>
      </w:tabs>
      <w:suppressAutoHyphens/>
      <w:ind w:firstLine="720"/>
    </w:pPr>
    <w:rPr>
      <w:rFonts w:ascii="Times Roman" w:eastAsia="Times New Roman" w:hAnsi="Times Roman" w:cs="Times New Roman"/>
      <w:b/>
      <w:szCs w:val="20"/>
    </w:rPr>
  </w:style>
  <w:style w:type="paragraph" w:customStyle="1" w:styleId="Technical8">
    <w:name w:val="Technical 8"/>
    <w:rsid w:val="00475FDA"/>
    <w:pPr>
      <w:tabs>
        <w:tab w:val="left" w:pos="-720"/>
      </w:tabs>
      <w:suppressAutoHyphens/>
      <w:ind w:firstLine="720"/>
    </w:pPr>
    <w:rPr>
      <w:rFonts w:ascii="Times Roman" w:eastAsia="Times New Roman" w:hAnsi="Times Roman" w:cs="Times New Roman"/>
      <w:b/>
      <w:szCs w:val="20"/>
    </w:rPr>
  </w:style>
  <w:style w:type="character" w:customStyle="1" w:styleId="DocInit">
    <w:name w:val="Doc Init"/>
    <w:basedOn w:val="DefaultParagraphFont"/>
    <w:rsid w:val="00475FDA"/>
  </w:style>
  <w:style w:type="paragraph" w:customStyle="1" w:styleId="Heading">
    <w:name w:val="Heading"/>
    <w:rsid w:val="00475FDA"/>
    <w:pPr>
      <w:tabs>
        <w:tab w:val="center" w:pos="4680"/>
      </w:tabs>
      <w:suppressAutoHyphens/>
      <w:ind w:firstLine="4680"/>
    </w:pPr>
    <w:rPr>
      <w:rFonts w:ascii="Times Roman" w:eastAsia="Times New Roman" w:hAnsi="Times Roman" w:cs="Times New Roman"/>
      <w:b/>
      <w:sz w:val="29"/>
      <w:szCs w:val="20"/>
    </w:rPr>
  </w:style>
  <w:style w:type="paragraph" w:customStyle="1" w:styleId="RightPar">
    <w:name w:val="Right Par"/>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Subheading">
    <w:name w:val="Subheading"/>
    <w:rsid w:val="00475FDA"/>
    <w:pPr>
      <w:tabs>
        <w:tab w:val="left" w:pos="-720"/>
      </w:tabs>
      <w:suppressAutoHyphens/>
    </w:pPr>
    <w:rPr>
      <w:rFonts w:ascii="Times Roman" w:eastAsia="Times New Roman" w:hAnsi="Times Roman" w:cs="Times New Roman"/>
      <w:b/>
      <w:szCs w:val="20"/>
    </w:rPr>
  </w:style>
  <w:style w:type="paragraph" w:styleId="TOC1">
    <w:name w:val="toc 1"/>
    <w:basedOn w:val="Normal"/>
    <w:next w:val="Normal"/>
    <w:autoRedefine/>
    <w:semiHidden/>
    <w:rsid w:val="00475FDA"/>
    <w:pPr>
      <w:tabs>
        <w:tab w:val="right" w:leader="dot" w:pos="9360"/>
      </w:tabs>
      <w:suppressAutoHyphens/>
      <w:spacing w:before="480" w:after="0" w:line="240" w:lineRule="auto"/>
      <w:ind w:left="720" w:right="720" w:hanging="720"/>
    </w:pPr>
    <w:rPr>
      <w:rFonts w:ascii="Times Roman" w:eastAsia="Times New Roman" w:hAnsi="Times Roman" w:cs="Times New Roman"/>
      <w:sz w:val="24"/>
      <w:szCs w:val="20"/>
      <w:lang w:val="en-US"/>
    </w:rPr>
  </w:style>
  <w:style w:type="paragraph" w:styleId="Index1">
    <w:name w:val="index 1"/>
    <w:basedOn w:val="Normal"/>
    <w:next w:val="Normal"/>
    <w:autoRedefine/>
    <w:semiHidden/>
    <w:rsid w:val="00475FDA"/>
    <w:pPr>
      <w:tabs>
        <w:tab w:val="right" w:leader="dot" w:pos="9360"/>
      </w:tabs>
      <w:suppressAutoHyphens/>
      <w:spacing w:after="0" w:line="240" w:lineRule="auto"/>
      <w:ind w:left="720" w:hanging="720"/>
    </w:pPr>
    <w:rPr>
      <w:rFonts w:ascii="Times Roman" w:eastAsia="Times New Roman" w:hAnsi="Times Roman" w:cs="Times New Roman"/>
      <w:sz w:val="24"/>
      <w:szCs w:val="20"/>
      <w:lang w:val="en-US"/>
    </w:rPr>
  </w:style>
  <w:style w:type="paragraph" w:styleId="Caption">
    <w:name w:val="caption"/>
    <w:basedOn w:val="Normal"/>
    <w:next w:val="Normal"/>
    <w:qFormat/>
    <w:rsid w:val="00475FDA"/>
    <w:pPr>
      <w:spacing w:after="0" w:line="240" w:lineRule="auto"/>
    </w:pPr>
    <w:rPr>
      <w:rFonts w:ascii="Times Roman" w:eastAsia="Times New Roman" w:hAnsi="Times Roman" w:cs="Times New Roman"/>
      <w:sz w:val="24"/>
      <w:szCs w:val="20"/>
    </w:rPr>
  </w:style>
  <w:style w:type="character" w:customStyle="1" w:styleId="EquationCaption">
    <w:name w:val="_Equation Caption"/>
    <w:rsid w:val="00475FDA"/>
  </w:style>
  <w:style w:type="paragraph" w:styleId="BodyText">
    <w:name w:val="Body Text"/>
    <w:basedOn w:val="Normal"/>
    <w:link w:val="BodyTex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pPr>
    <w:rPr>
      <w:rFonts w:ascii="Times Roman" w:eastAsia="Times New Roman" w:hAnsi="Times Roman" w:cs="Times New Roman"/>
      <w:i/>
      <w:spacing w:val="-3"/>
      <w:sz w:val="24"/>
      <w:szCs w:val="20"/>
    </w:rPr>
  </w:style>
  <w:style w:type="character" w:customStyle="1" w:styleId="BodyTextChar">
    <w:name w:val="Body Text Char"/>
    <w:basedOn w:val="DefaultParagraphFont"/>
    <w:link w:val="BodyText"/>
    <w:rsid w:val="00475FDA"/>
    <w:rPr>
      <w:rFonts w:ascii="Times Roman" w:eastAsia="Times New Roman" w:hAnsi="Times Roman" w:cs="Times New Roman"/>
      <w:i/>
      <w:spacing w:val="-3"/>
      <w:szCs w:val="20"/>
      <w:lang w:val="en-GB"/>
    </w:rPr>
  </w:style>
  <w:style w:type="paragraph" w:styleId="BodyText2">
    <w:name w:val="Body Text 2"/>
    <w:basedOn w:val="Normal"/>
    <w:link w:val="BodyText2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pPr>
    <w:rPr>
      <w:rFonts w:ascii="Times Roman" w:eastAsia="Times New Roman" w:hAnsi="Times Roman" w:cs="Times New Roman"/>
      <w:spacing w:val="-3"/>
      <w:sz w:val="20"/>
      <w:szCs w:val="20"/>
    </w:rPr>
  </w:style>
  <w:style w:type="character" w:customStyle="1" w:styleId="BodyText2Char">
    <w:name w:val="Body Text 2 Char"/>
    <w:basedOn w:val="DefaultParagraphFont"/>
    <w:link w:val="BodyText2"/>
    <w:rsid w:val="00475FDA"/>
    <w:rPr>
      <w:rFonts w:ascii="Times Roman" w:eastAsia="Times New Roman" w:hAnsi="Times Roman" w:cs="Times New Roman"/>
      <w:spacing w:val="-3"/>
      <w:sz w:val="20"/>
      <w:szCs w:val="20"/>
      <w:lang w:val="en-GB"/>
    </w:rPr>
  </w:style>
  <w:style w:type="paragraph" w:styleId="BodyText3">
    <w:name w:val="Body Text 3"/>
    <w:basedOn w:val="Normal"/>
    <w:link w:val="BodyText3Char"/>
    <w:rsid w:val="00475FDA"/>
    <w:pPr>
      <w:tabs>
        <w:tab w:val="left" w:pos="817"/>
        <w:tab w:val="left" w:pos="9601"/>
      </w:tabs>
      <w:suppressAutoHyphens/>
      <w:spacing w:after="0" w:line="240" w:lineRule="auto"/>
    </w:pPr>
    <w:rPr>
      <w:rFonts w:ascii="Times New Roman" w:eastAsia="Times New Roman" w:hAnsi="Times New Roman" w:cs="Times New Roman"/>
      <w:color w:val="FF0000"/>
      <w:spacing w:val="-3"/>
      <w:sz w:val="24"/>
      <w:szCs w:val="20"/>
    </w:rPr>
  </w:style>
  <w:style w:type="character" w:customStyle="1" w:styleId="BodyText3Char">
    <w:name w:val="Body Text 3 Char"/>
    <w:basedOn w:val="DefaultParagraphFont"/>
    <w:link w:val="BodyText3"/>
    <w:rsid w:val="00475FDA"/>
    <w:rPr>
      <w:rFonts w:ascii="Times New Roman" w:eastAsia="Times New Roman" w:hAnsi="Times New Roman" w:cs="Times New Roman"/>
      <w:color w:val="FF0000"/>
      <w:spacing w:val="-3"/>
      <w:szCs w:val="20"/>
      <w:lang w:val="en-GB"/>
    </w:rPr>
  </w:style>
  <w:style w:type="paragraph" w:customStyle="1" w:styleId="DefaultText">
    <w:name w:val="Default Text"/>
    <w:rsid w:val="00475FDA"/>
    <w:pPr>
      <w:widowControl w:val="0"/>
    </w:pPr>
    <w:rPr>
      <w:rFonts w:ascii="Times New Roman" w:eastAsia="Times New Roman" w:hAnsi="Times New Roman" w:cs="Times New Roman"/>
      <w:snapToGrid w:val="0"/>
      <w:color w:val="000000"/>
      <w:szCs w:val="20"/>
    </w:rPr>
  </w:style>
  <w:style w:type="paragraph" w:styleId="BodyTextIndent3">
    <w:name w:val="Body Text Indent 3"/>
    <w:basedOn w:val="Normal"/>
    <w:link w:val="BodyTextIndent3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
    </w:pPr>
    <w:rPr>
      <w:rFonts w:ascii="Times New Roman" w:eastAsia="Times New Roman" w:hAnsi="Times New Roman" w:cs="Times New Roman"/>
      <w:spacing w:val="-3"/>
      <w:sz w:val="24"/>
      <w:szCs w:val="20"/>
    </w:rPr>
  </w:style>
  <w:style w:type="character" w:customStyle="1" w:styleId="BodyTextIndent3Char">
    <w:name w:val="Body Text Indent 3 Char"/>
    <w:basedOn w:val="DefaultParagraphFont"/>
    <w:link w:val="BodyTextIndent3"/>
    <w:rsid w:val="00475FDA"/>
    <w:rPr>
      <w:rFonts w:ascii="Times New Roman" w:eastAsia="Times New Roman" w:hAnsi="Times New Roman" w:cs="Times New Roman"/>
      <w:spacing w:val="-3"/>
      <w:szCs w:val="20"/>
      <w:lang w:val="en-GB"/>
    </w:rPr>
  </w:style>
  <w:style w:type="paragraph" w:styleId="BodyTextIndent">
    <w:name w:val="Body Text Indent"/>
    <w:basedOn w:val="Normal"/>
    <w:link w:val="BodyTextInden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90"/>
    </w:pPr>
    <w:rPr>
      <w:rFonts w:ascii="Times New Roman" w:eastAsia="Times New Roman" w:hAnsi="Times New Roman" w:cs="Times New Roman"/>
      <w:spacing w:val="-3"/>
      <w:sz w:val="24"/>
      <w:szCs w:val="20"/>
    </w:rPr>
  </w:style>
  <w:style w:type="character" w:customStyle="1" w:styleId="BodyTextIndentChar">
    <w:name w:val="Body Text Indent Char"/>
    <w:basedOn w:val="DefaultParagraphFont"/>
    <w:link w:val="BodyTextIndent"/>
    <w:rsid w:val="00475FDA"/>
    <w:rPr>
      <w:rFonts w:ascii="Times New Roman" w:eastAsia="Times New Roman" w:hAnsi="Times New Roman" w:cs="Times New Roman"/>
      <w:spacing w:val="-3"/>
      <w:szCs w:val="20"/>
      <w:lang w:val="en-GB"/>
    </w:rPr>
  </w:style>
  <w:style w:type="paragraph" w:styleId="BodyTextIndent2">
    <w:name w:val="Body Text Indent 2"/>
    <w:basedOn w:val="Normal"/>
    <w:link w:val="BodyTextIndent2Char"/>
    <w:rsid w:val="00475FDA"/>
    <w:pPr>
      <w:spacing w:line="480" w:lineRule="auto"/>
      <w:ind w:left="283"/>
    </w:pPr>
    <w:rPr>
      <w:rFonts w:ascii="Times Roman" w:eastAsia="Times New Roman" w:hAnsi="Times Roman" w:cs="Times New Roman"/>
      <w:sz w:val="24"/>
      <w:szCs w:val="20"/>
    </w:rPr>
  </w:style>
  <w:style w:type="character" w:customStyle="1" w:styleId="BodyTextIndent2Char">
    <w:name w:val="Body Text Indent 2 Char"/>
    <w:basedOn w:val="DefaultParagraphFont"/>
    <w:link w:val="BodyTextIndent2"/>
    <w:rsid w:val="00475FDA"/>
    <w:rPr>
      <w:rFonts w:ascii="Times Roman" w:eastAsia="Times New Roman" w:hAnsi="Times Roman" w:cs="Times New Roman"/>
      <w:szCs w:val="20"/>
      <w:lang w:val="en-GB"/>
    </w:rPr>
  </w:style>
  <w:style w:type="character" w:customStyle="1" w:styleId="highlightedbluebodytext">
    <w:name w:val="highlightedbluebodytext"/>
    <w:basedOn w:val="DefaultParagraphFont"/>
    <w:rsid w:val="00475FDA"/>
  </w:style>
  <w:style w:type="character" w:styleId="FollowedHyperlink">
    <w:name w:val="FollowedHyperlink"/>
    <w:rsid w:val="00475FDA"/>
    <w:rPr>
      <w:color w:val="800080"/>
      <w:u w:val="single"/>
    </w:rPr>
  </w:style>
  <w:style w:type="paragraph" w:styleId="NormalWeb">
    <w:name w:val="Normal (Web)"/>
    <w:basedOn w:val="Normal"/>
    <w:uiPriority w:val="99"/>
    <w:rsid w:val="00475FDA"/>
    <w:pPr>
      <w:spacing w:after="0" w:line="240" w:lineRule="auto"/>
    </w:pPr>
    <w:rPr>
      <w:rFonts w:ascii="Arial Unicode MS" w:eastAsia="Arial Unicode MS" w:hAnsi="Arial Unicode MS" w:cs="Arial Unicode MS"/>
      <w:sz w:val="24"/>
    </w:rPr>
  </w:style>
  <w:style w:type="paragraph" w:customStyle="1" w:styleId="StyleHeading1JustifiedLeft0cmFirstline0cmLines">
    <w:name w:val="Style Heading 1 + Justified Left:  0 cm First line:  0 cm Line s..."/>
    <w:basedOn w:val="Heading1"/>
    <w:rsid w:val="00475FDA"/>
    <w:pPr>
      <w:keepLines w:val="0"/>
      <w:numPr>
        <w:numId w:val="1"/>
      </w:numPr>
      <w:spacing w:before="0" w:line="360" w:lineRule="auto"/>
      <w:jc w:val="both"/>
    </w:pPr>
    <w:rPr>
      <w:rFonts w:ascii="Times New Roman" w:eastAsia="Times New Roman" w:hAnsi="Times New Roman" w:cs="Times New Roman"/>
      <w:noProof/>
      <w:color w:val="auto"/>
      <w:sz w:val="28"/>
      <w:szCs w:val="20"/>
    </w:rPr>
  </w:style>
  <w:style w:type="paragraph" w:customStyle="1" w:styleId="StyleHeading2JustifiedLinespacing15lines">
    <w:name w:val="Style Heading 2 + Justified Line spacing:  1.5 lines"/>
    <w:basedOn w:val="Heading2"/>
    <w:rsid w:val="00475FDA"/>
    <w:pPr>
      <w:numPr>
        <w:ilvl w:val="1"/>
        <w:numId w:val="1"/>
      </w:numPr>
      <w:spacing w:before="0" w:line="360" w:lineRule="auto"/>
      <w:jc w:val="both"/>
    </w:pPr>
    <w:rPr>
      <w:rFonts w:ascii="Times New Roman" w:eastAsia="Times New Roman" w:hAnsi="Times New Roman"/>
      <w:b/>
      <w:bCs w:val="0"/>
      <w:iCs w:val="0"/>
      <w:color w:val="auto"/>
      <w:szCs w:val="20"/>
    </w:rPr>
  </w:style>
  <w:style w:type="paragraph" w:customStyle="1" w:styleId="Style1">
    <w:name w:val="Style1"/>
    <w:basedOn w:val="StyleHeading2JustifiedLinespacing15lines"/>
    <w:qFormat/>
    <w:rsid w:val="00475FDA"/>
  </w:style>
  <w:style w:type="paragraph" w:customStyle="1" w:styleId="root">
    <w:name w:val="root"/>
    <w:basedOn w:val="Normal"/>
    <w:rsid w:val="00475FDA"/>
    <w:pPr>
      <w:spacing w:before="100" w:beforeAutospacing="1" w:after="100" w:afterAutospacing="1" w:line="240" w:lineRule="auto"/>
    </w:pPr>
    <w:rPr>
      <w:rFonts w:ascii="Arial Unicode MS" w:eastAsia="Arial Unicode MS" w:hAnsi="Arial Unicode MS" w:cs="Arial Unicode MS"/>
      <w:sz w:val="24"/>
    </w:rPr>
  </w:style>
  <w:style w:type="character" w:styleId="Emphasis">
    <w:name w:val="Emphasis"/>
    <w:qFormat/>
    <w:rsid w:val="00475FDA"/>
    <w:rPr>
      <w:i/>
      <w:iCs/>
    </w:rPr>
  </w:style>
  <w:style w:type="paragraph" w:customStyle="1" w:styleId="top">
    <w:name w:val="top"/>
    <w:basedOn w:val="Normal"/>
    <w:rsid w:val="00475FDA"/>
    <w:pPr>
      <w:spacing w:before="60" w:after="240" w:line="240" w:lineRule="auto"/>
      <w:jc w:val="right"/>
    </w:pPr>
    <w:rPr>
      <w:rFonts w:ascii="Arial Unicode MS" w:eastAsia="Arial Unicode MS" w:hAnsi="Arial Unicode MS" w:cs="Arial Unicode MS"/>
      <w:b/>
      <w:bCs/>
      <w:sz w:val="24"/>
    </w:rPr>
  </w:style>
  <w:style w:type="paragraph" w:customStyle="1" w:styleId="xl24">
    <w:name w:val="xl24"/>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5">
    <w:name w:val="xl25"/>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26">
    <w:name w:val="xl26"/>
    <w:basedOn w:val="Normal"/>
    <w:rsid w:val="00475FDA"/>
    <w:pPr>
      <w:pBdr>
        <w:left w:val="single" w:sz="4"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27">
    <w:name w:val="xl27"/>
    <w:basedOn w:val="Normal"/>
    <w:rsid w:val="00475FDA"/>
    <w:pP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8">
    <w:name w:val="xl28"/>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Arial Unicode MS"/>
      <w:sz w:val="24"/>
    </w:rPr>
  </w:style>
  <w:style w:type="paragraph" w:customStyle="1" w:styleId="xl29">
    <w:name w:val="xl29"/>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30">
    <w:name w:val="xl30"/>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1">
    <w:name w:val="xl31"/>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2">
    <w:name w:val="xl32"/>
    <w:basedOn w:val="Normal"/>
    <w:rsid w:val="00475FDA"/>
    <w:pPr>
      <w:pBdr>
        <w:left w:val="single" w:sz="8" w:space="0" w:color="auto"/>
        <w:bottom w:val="single" w:sz="8"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33">
    <w:name w:val="xl33"/>
    <w:basedOn w:val="Normal"/>
    <w:rsid w:val="00475FDA"/>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34">
    <w:name w:val="xl34"/>
    <w:basedOn w:val="Normal"/>
    <w:rsid w:val="00475FDA"/>
    <w:pPr>
      <w:pBdr>
        <w:left w:val="single" w:sz="4" w:space="0" w:color="auto"/>
        <w:bottom w:val="single" w:sz="8" w:space="0" w:color="auto"/>
        <w:right w:val="single" w:sz="8" w:space="0" w:color="auto"/>
      </w:pBdr>
      <w:spacing w:before="100" w:beforeAutospacing="1" w:after="100" w:afterAutospacing="1" w:line="240" w:lineRule="auto"/>
      <w:textAlignment w:val="top"/>
    </w:pPr>
    <w:rPr>
      <w:rFonts w:eastAsia="Arial Unicode MS"/>
      <w:b/>
      <w:bCs/>
      <w:sz w:val="24"/>
    </w:rPr>
  </w:style>
  <w:style w:type="paragraph" w:customStyle="1" w:styleId="xl35">
    <w:name w:val="xl35"/>
    <w:basedOn w:val="Normal"/>
    <w:rsid w:val="00475FDA"/>
    <w:pPr>
      <w:pBdr>
        <w:top w:val="single" w:sz="8" w:space="0" w:color="auto"/>
        <w:left w:val="single" w:sz="8" w:space="0" w:color="auto"/>
        <w:bottom w:val="single" w:sz="8" w:space="0" w:color="auto"/>
      </w:pBdr>
      <w:spacing w:before="100" w:beforeAutospacing="1" w:after="100" w:afterAutospacing="1" w:line="240" w:lineRule="auto"/>
      <w:jc w:val="center"/>
    </w:pPr>
    <w:rPr>
      <w:rFonts w:eastAsia="Arial Unicode MS"/>
      <w:b/>
      <w:bCs/>
      <w:sz w:val="24"/>
    </w:rPr>
  </w:style>
  <w:style w:type="paragraph" w:customStyle="1" w:styleId="xl36">
    <w:name w:val="xl36"/>
    <w:basedOn w:val="Normal"/>
    <w:rsid w:val="00475FDA"/>
    <w:pPr>
      <w:pBdr>
        <w:top w:val="single" w:sz="8" w:space="0" w:color="auto"/>
        <w:bottom w:val="single" w:sz="8" w:space="0" w:color="auto"/>
      </w:pBdr>
      <w:spacing w:before="100" w:beforeAutospacing="1" w:after="100" w:afterAutospacing="1" w:line="240" w:lineRule="auto"/>
      <w:jc w:val="center"/>
    </w:pPr>
    <w:rPr>
      <w:rFonts w:eastAsia="Arial Unicode MS"/>
      <w:b/>
      <w:bCs/>
      <w:sz w:val="24"/>
    </w:rPr>
  </w:style>
  <w:style w:type="paragraph" w:customStyle="1" w:styleId="xl37">
    <w:name w:val="xl37"/>
    <w:basedOn w:val="Normal"/>
    <w:rsid w:val="00475FDA"/>
    <w:pPr>
      <w:pBdr>
        <w:top w:val="single" w:sz="8" w:space="0" w:color="auto"/>
        <w:bottom w:val="single" w:sz="8" w:space="0" w:color="auto"/>
        <w:right w:val="single" w:sz="8" w:space="0" w:color="auto"/>
      </w:pBdr>
      <w:spacing w:before="100" w:beforeAutospacing="1" w:after="100" w:afterAutospacing="1" w:line="240" w:lineRule="auto"/>
      <w:jc w:val="center"/>
    </w:pPr>
    <w:rPr>
      <w:rFonts w:eastAsia="Arial Unicode MS"/>
      <w:b/>
      <w:bCs/>
      <w:sz w:val="24"/>
    </w:rPr>
  </w:style>
  <w:style w:type="paragraph" w:customStyle="1" w:styleId="italic10">
    <w:name w:val="italic+10"/>
    <w:basedOn w:val="Normal"/>
    <w:rsid w:val="00475FDA"/>
    <w:pPr>
      <w:spacing w:before="200" w:after="0" w:line="240" w:lineRule="auto"/>
    </w:pPr>
    <w:rPr>
      <w:rFonts w:eastAsia="Times New Roman" w:cs="Times New Roman"/>
      <w:i/>
      <w:sz w:val="20"/>
      <w:szCs w:val="20"/>
    </w:rPr>
  </w:style>
  <w:style w:type="paragraph" w:customStyle="1" w:styleId="normal10">
    <w:name w:val="normal+10"/>
    <w:basedOn w:val="Normal"/>
    <w:rsid w:val="00475FDA"/>
    <w:pPr>
      <w:spacing w:before="200" w:after="0" w:line="240" w:lineRule="auto"/>
    </w:pPr>
    <w:rPr>
      <w:rFonts w:eastAsia="Times New Roman" w:cs="Times New Roman"/>
      <w:sz w:val="20"/>
      <w:szCs w:val="20"/>
    </w:rPr>
  </w:style>
  <w:style w:type="paragraph" w:customStyle="1" w:styleId="indent">
    <w:name w:val="indent"/>
    <w:basedOn w:val="Normal"/>
    <w:rsid w:val="00475FDA"/>
    <w:pPr>
      <w:spacing w:after="0" w:line="240" w:lineRule="auto"/>
      <w:ind w:left="851"/>
    </w:pPr>
    <w:rPr>
      <w:rFonts w:eastAsia="Times New Roman" w:cs="Times New Roman"/>
      <w:sz w:val="20"/>
      <w:szCs w:val="20"/>
    </w:rPr>
  </w:style>
  <w:style w:type="paragraph" w:customStyle="1" w:styleId="indent10">
    <w:name w:val="indent+10"/>
    <w:basedOn w:val="indent"/>
    <w:rsid w:val="00475FDA"/>
    <w:pPr>
      <w:spacing w:before="200"/>
    </w:pPr>
  </w:style>
  <w:style w:type="character" w:styleId="PageNumber">
    <w:name w:val="page number"/>
    <w:basedOn w:val="DefaultParagraphFont"/>
    <w:rsid w:val="00475FDA"/>
  </w:style>
  <w:style w:type="paragraph" w:customStyle="1" w:styleId="Listlevel1">
    <w:name w:val="List level 1"/>
    <w:basedOn w:val="Normal"/>
    <w:link w:val="Listlevel1Char"/>
    <w:rsid w:val="00475FDA"/>
    <w:pPr>
      <w:spacing w:before="40" w:after="20" w:line="240" w:lineRule="auto"/>
      <w:ind w:left="425" w:hanging="425"/>
    </w:pPr>
    <w:rPr>
      <w:rFonts w:ascii="Times New Roman" w:eastAsia="Times New Roman" w:hAnsi="Times New Roman" w:cs="Times New Roman"/>
      <w:sz w:val="24"/>
      <w:szCs w:val="20"/>
      <w:lang w:val="en-US"/>
    </w:rPr>
  </w:style>
  <w:style w:type="character" w:customStyle="1" w:styleId="Listlevel1Char">
    <w:name w:val="List level 1 Char"/>
    <w:link w:val="Listlevel1"/>
    <w:rsid w:val="00475FDA"/>
    <w:rPr>
      <w:rFonts w:ascii="Times New Roman" w:eastAsia="Times New Roman" w:hAnsi="Times New Roman" w:cs="Times New Roman"/>
      <w:szCs w:val="20"/>
    </w:rPr>
  </w:style>
  <w:style w:type="paragraph" w:customStyle="1" w:styleId="Text">
    <w:name w:val="Text"/>
    <w:basedOn w:val="Normal"/>
    <w:link w:val="TextChar1"/>
    <w:rsid w:val="00475FDA"/>
    <w:pPr>
      <w:spacing w:before="120" w:after="0" w:line="240" w:lineRule="auto"/>
      <w:jc w:val="both"/>
    </w:pPr>
    <w:rPr>
      <w:rFonts w:ascii="Times New Roman" w:eastAsia="MS Mincho" w:hAnsi="Times New Roman" w:cs="Times New Roman"/>
      <w:sz w:val="24"/>
      <w:szCs w:val="20"/>
      <w:lang w:val="en-US"/>
    </w:rPr>
  </w:style>
  <w:style w:type="character" w:customStyle="1" w:styleId="TextChar1">
    <w:name w:val="Text Char1"/>
    <w:link w:val="Text"/>
    <w:rsid w:val="00475FDA"/>
    <w:rPr>
      <w:rFonts w:ascii="Times New Roman" w:eastAsia="MS Mincho" w:hAnsi="Times New Roman" w:cs="Times New Roman"/>
      <w:szCs w:val="20"/>
    </w:rPr>
  </w:style>
  <w:style w:type="character" w:customStyle="1" w:styleId="CommentSubjectChar">
    <w:name w:val="Comment Subject Char"/>
    <w:basedOn w:val="CommentTextChar"/>
    <w:link w:val="CommentSubject"/>
    <w:semiHidden/>
    <w:rsid w:val="00475FDA"/>
    <w:rPr>
      <w:rFonts w:ascii="Times Roman" w:eastAsia="Times New Roman" w:hAnsi="Times Roman" w:cs="Times New Roman"/>
      <w:b/>
      <w:bCs/>
      <w:sz w:val="20"/>
      <w:szCs w:val="20"/>
      <w:lang w:val="en-GB"/>
    </w:rPr>
  </w:style>
  <w:style w:type="paragraph" w:styleId="CommentSubject">
    <w:name w:val="annotation subject"/>
    <w:basedOn w:val="CommentText"/>
    <w:next w:val="CommentText"/>
    <w:link w:val="CommentSubjectChar"/>
    <w:semiHidden/>
    <w:rsid w:val="00475FDA"/>
    <w:pPr>
      <w:spacing w:after="0"/>
    </w:pPr>
    <w:rPr>
      <w:rFonts w:ascii="Times Roman" w:eastAsia="Times New Roman" w:hAnsi="Times Roman" w:cs="Times New Roman"/>
      <w:b/>
      <w:bCs/>
    </w:rPr>
  </w:style>
  <w:style w:type="paragraph" w:styleId="NoSpacing">
    <w:name w:val="No Spacing"/>
    <w:link w:val="NoSpacingChar"/>
    <w:uiPriority w:val="1"/>
    <w:qFormat/>
    <w:rsid w:val="00475FDA"/>
    <w:rPr>
      <w:rFonts w:ascii="Calibri" w:eastAsia="Times New Roman" w:hAnsi="Calibri" w:cs="Calibri"/>
    </w:rPr>
  </w:style>
  <w:style w:type="character" w:customStyle="1" w:styleId="NoSpacingChar">
    <w:name w:val="No Spacing Char"/>
    <w:link w:val="NoSpacing"/>
    <w:uiPriority w:val="1"/>
    <w:locked/>
    <w:rsid w:val="00475FDA"/>
    <w:rPr>
      <w:rFonts w:ascii="Calibri" w:eastAsia="Times New Roman" w:hAnsi="Calibri" w:cs="Calibri"/>
      <w:sz w:val="22"/>
      <w:szCs w:val="22"/>
      <w:lang w:val="en-GB"/>
    </w:rPr>
  </w:style>
  <w:style w:type="character" w:styleId="HTMLCite">
    <w:name w:val="HTML Cite"/>
    <w:basedOn w:val="DefaultParagraphFont"/>
    <w:uiPriority w:val="99"/>
    <w:unhideWhenUsed/>
    <w:rsid w:val="00475FDA"/>
    <w:rPr>
      <w:i w:val="0"/>
      <w:iCs w:val="0"/>
      <w:color w:val="009030"/>
    </w:rPr>
  </w:style>
  <w:style w:type="paragraph" w:styleId="Revision">
    <w:name w:val="Revision"/>
    <w:hidden/>
    <w:uiPriority w:val="99"/>
    <w:semiHidden/>
    <w:rsid w:val="00BB4C5C"/>
  </w:style>
  <w:style w:type="character" w:customStyle="1" w:styleId="UnresolvedMention1">
    <w:name w:val="Unresolved Mention1"/>
    <w:basedOn w:val="DefaultParagraphFont"/>
    <w:uiPriority w:val="99"/>
    <w:semiHidden/>
    <w:unhideWhenUsed/>
    <w:rsid w:val="00255B50"/>
    <w:rPr>
      <w:color w:val="605E5C"/>
      <w:shd w:val="clear" w:color="auto" w:fill="E1DFDD"/>
    </w:rPr>
  </w:style>
  <w:style w:type="character" w:customStyle="1" w:styleId="ListParagraphChar">
    <w:name w:val="List Paragraph Char"/>
    <w:link w:val="ListParagraph"/>
    <w:uiPriority w:val="99"/>
    <w:locked/>
    <w:rsid w:val="00CD7926"/>
    <w:rPr>
      <w:rFonts w:eastAsiaTheme="minorHAnsi"/>
      <w:sz w:val="22"/>
      <w:szCs w:val="22"/>
      <w:lang w:val="en-GB"/>
    </w:rPr>
  </w:style>
  <w:style w:type="paragraph" w:customStyle="1" w:styleId="EndNoteBibliography">
    <w:name w:val="EndNote Bibliography"/>
    <w:basedOn w:val="Normal"/>
    <w:link w:val="EndNoteBibliographyChar"/>
    <w:rsid w:val="0018322E"/>
    <w:pPr>
      <w:spacing w:after="200" w:line="240" w:lineRule="auto"/>
      <w:jc w:val="both"/>
    </w:pPr>
    <w:rPr>
      <w:rFonts w:eastAsia="Calibri"/>
      <w:color w:val="212121"/>
      <w:szCs w:val="20"/>
      <w:lang w:val="en-US"/>
    </w:rPr>
  </w:style>
  <w:style w:type="character" w:customStyle="1" w:styleId="EndNoteBibliographyChar">
    <w:name w:val="EndNote Bibliography Char"/>
    <w:basedOn w:val="DefaultParagraphFont"/>
    <w:link w:val="EndNoteBibliography"/>
    <w:rsid w:val="0018322E"/>
    <w:rPr>
      <w:rFonts w:eastAsia="Calibri"/>
      <w:color w:val="212121"/>
      <w:szCs w:val="2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paragraph" w:customStyle="1" w:styleId="EndNoteBibliographyTitle">
    <w:name w:val="EndNote Bibliography Title"/>
    <w:basedOn w:val="Normal"/>
    <w:link w:val="EndNoteBibliographyTitleChar"/>
    <w:rsid w:val="00536DAF"/>
    <w:pPr>
      <w:spacing w:after="0"/>
      <w:jc w:val="center"/>
    </w:pPr>
    <w:rPr>
      <w:lang w:val="en-US"/>
    </w:rPr>
  </w:style>
  <w:style w:type="character" w:customStyle="1" w:styleId="EndNoteBibliographyTitleChar">
    <w:name w:val="EndNote Bibliography Title Char"/>
    <w:basedOn w:val="DefaultParagraphFont"/>
    <w:link w:val="EndNoteBibliographyTitle"/>
    <w:rsid w:val="00536DAF"/>
    <w:rPr>
      <w:lang w:val="en-US"/>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BB3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988542">
      <w:bodyDiv w:val="1"/>
      <w:marLeft w:val="0"/>
      <w:marRight w:val="0"/>
      <w:marTop w:val="0"/>
      <w:marBottom w:val="0"/>
      <w:divBdr>
        <w:top w:val="none" w:sz="0" w:space="0" w:color="auto"/>
        <w:left w:val="none" w:sz="0" w:space="0" w:color="auto"/>
        <w:bottom w:val="none" w:sz="0" w:space="0" w:color="auto"/>
        <w:right w:val="none" w:sz="0" w:space="0" w:color="auto"/>
      </w:divBdr>
    </w:div>
    <w:div w:id="422647987">
      <w:bodyDiv w:val="1"/>
      <w:marLeft w:val="0"/>
      <w:marRight w:val="0"/>
      <w:marTop w:val="0"/>
      <w:marBottom w:val="0"/>
      <w:divBdr>
        <w:top w:val="none" w:sz="0" w:space="0" w:color="auto"/>
        <w:left w:val="none" w:sz="0" w:space="0" w:color="auto"/>
        <w:bottom w:val="none" w:sz="0" w:space="0" w:color="auto"/>
        <w:right w:val="none" w:sz="0" w:space="0" w:color="auto"/>
      </w:divBdr>
    </w:div>
    <w:div w:id="573930940">
      <w:bodyDiv w:val="1"/>
      <w:marLeft w:val="0"/>
      <w:marRight w:val="0"/>
      <w:marTop w:val="0"/>
      <w:marBottom w:val="0"/>
      <w:divBdr>
        <w:top w:val="none" w:sz="0" w:space="0" w:color="auto"/>
        <w:left w:val="none" w:sz="0" w:space="0" w:color="auto"/>
        <w:bottom w:val="none" w:sz="0" w:space="0" w:color="auto"/>
        <w:right w:val="none" w:sz="0" w:space="0" w:color="auto"/>
      </w:divBdr>
    </w:div>
    <w:div w:id="685135911">
      <w:bodyDiv w:val="1"/>
      <w:marLeft w:val="0"/>
      <w:marRight w:val="0"/>
      <w:marTop w:val="0"/>
      <w:marBottom w:val="0"/>
      <w:divBdr>
        <w:top w:val="none" w:sz="0" w:space="0" w:color="auto"/>
        <w:left w:val="none" w:sz="0" w:space="0" w:color="auto"/>
        <w:bottom w:val="none" w:sz="0" w:space="0" w:color="auto"/>
        <w:right w:val="none" w:sz="0" w:space="0" w:color="auto"/>
      </w:divBdr>
    </w:div>
    <w:div w:id="794367935">
      <w:bodyDiv w:val="1"/>
      <w:marLeft w:val="0"/>
      <w:marRight w:val="0"/>
      <w:marTop w:val="0"/>
      <w:marBottom w:val="0"/>
      <w:divBdr>
        <w:top w:val="none" w:sz="0" w:space="0" w:color="auto"/>
        <w:left w:val="none" w:sz="0" w:space="0" w:color="auto"/>
        <w:bottom w:val="none" w:sz="0" w:space="0" w:color="auto"/>
        <w:right w:val="none" w:sz="0" w:space="0" w:color="auto"/>
      </w:divBdr>
      <w:divsChild>
        <w:div w:id="817377418">
          <w:marLeft w:val="720"/>
          <w:marRight w:val="0"/>
          <w:marTop w:val="0"/>
          <w:marBottom w:val="0"/>
          <w:divBdr>
            <w:top w:val="none" w:sz="0" w:space="0" w:color="auto"/>
            <w:left w:val="none" w:sz="0" w:space="0" w:color="auto"/>
            <w:bottom w:val="none" w:sz="0" w:space="0" w:color="auto"/>
            <w:right w:val="none" w:sz="0" w:space="0" w:color="auto"/>
          </w:divBdr>
        </w:div>
      </w:divsChild>
    </w:div>
    <w:div w:id="892429583">
      <w:bodyDiv w:val="1"/>
      <w:marLeft w:val="0"/>
      <w:marRight w:val="0"/>
      <w:marTop w:val="0"/>
      <w:marBottom w:val="0"/>
      <w:divBdr>
        <w:top w:val="none" w:sz="0" w:space="0" w:color="auto"/>
        <w:left w:val="none" w:sz="0" w:space="0" w:color="auto"/>
        <w:bottom w:val="none" w:sz="0" w:space="0" w:color="auto"/>
        <w:right w:val="none" w:sz="0" w:space="0" w:color="auto"/>
      </w:divBdr>
    </w:div>
    <w:div w:id="901989694">
      <w:bodyDiv w:val="1"/>
      <w:marLeft w:val="0"/>
      <w:marRight w:val="0"/>
      <w:marTop w:val="0"/>
      <w:marBottom w:val="0"/>
      <w:divBdr>
        <w:top w:val="none" w:sz="0" w:space="0" w:color="auto"/>
        <w:left w:val="none" w:sz="0" w:space="0" w:color="auto"/>
        <w:bottom w:val="none" w:sz="0" w:space="0" w:color="auto"/>
        <w:right w:val="none" w:sz="0" w:space="0" w:color="auto"/>
      </w:divBdr>
    </w:div>
    <w:div w:id="1289311241">
      <w:bodyDiv w:val="1"/>
      <w:marLeft w:val="0"/>
      <w:marRight w:val="0"/>
      <w:marTop w:val="0"/>
      <w:marBottom w:val="0"/>
      <w:divBdr>
        <w:top w:val="none" w:sz="0" w:space="0" w:color="auto"/>
        <w:left w:val="none" w:sz="0" w:space="0" w:color="auto"/>
        <w:bottom w:val="none" w:sz="0" w:space="0" w:color="auto"/>
        <w:right w:val="none" w:sz="0" w:space="0" w:color="auto"/>
      </w:divBdr>
    </w:div>
    <w:div w:id="1826124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atriona.douglas@ggc.scot.nhs.uk" TargetMode="External"/><Relationship Id="rId18" Type="http://schemas.openxmlformats.org/officeDocument/2006/relationships/footer" Target="footer1.xml"/><Relationship Id="rId26" Type="http://schemas.openxmlformats.org/officeDocument/2006/relationships/hyperlink" Target="https://www.hra-decisiontools.org.uk/ethics/index.htm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ndrew.williamson2@rmh.nhs.uk" TargetMode="External"/><Relationship Id="rId17" Type="http://schemas.openxmlformats.org/officeDocument/2006/relationships/header" Target="header2.xml"/><Relationship Id="rId25" Type="http://schemas.openxmlformats.org/officeDocument/2006/relationships/hyperlink" Target="mailto:typhoonstudy@entintegrate.co.uk"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y.li@nhs.scot" TargetMode="External"/><Relationship Id="rId24" Type="http://schemas.microsoft.com/office/2016/09/relationships/commentsIds" Target="commentsIds.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Info@entintegrate.co.uk" TargetMode="External"/><Relationship Id="rId23" Type="http://schemas.microsoft.com/office/2011/relationships/commentsExtended" Target="commentsExtended.xml"/><Relationship Id="rId28" Type="http://schemas.openxmlformats.org/officeDocument/2006/relationships/header" Target="header4.xml"/><Relationship Id="rId10" Type="http://schemas.openxmlformats.org/officeDocument/2006/relationships/hyperlink" Target="mailto:Adam.wade@ggc.scot.nhs.uk" TargetMode="Externa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atriona.douglas@ggc.scot.nhs.uk" TargetMode="External"/><Relationship Id="rId14" Type="http://schemas.openxmlformats.org/officeDocument/2006/relationships/hyperlink" Target="mailto:hara@newcastle.ac.uk" TargetMode="External"/><Relationship Id="rId22" Type="http://schemas.openxmlformats.org/officeDocument/2006/relationships/comments" Target="comments.xml"/><Relationship Id="rId27" Type="http://schemas.openxmlformats.org/officeDocument/2006/relationships/footer" Target="footer4.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HR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2gYzXbc/rLG5T+vzU+W5uKWYQ==">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5769</Words>
  <Characters>32884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Rivers-Moore</dc:creator>
  <cp:lastModifiedBy>Lucy Li</cp:lastModifiedBy>
  <cp:revision>3</cp:revision>
  <dcterms:created xsi:type="dcterms:W3CDTF">2025-10-25T19:22:00Z</dcterms:created>
  <dcterms:modified xsi:type="dcterms:W3CDTF">2025-10-25T19:28:00Z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f0484319ded8c99f23acab46dfa7d590bdb5213e75e0c0f7621302890ba4b263</vt:lpwstr>
  </property>
</Properties>
</file>